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09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943"/>
        <w:gridCol w:w="4049"/>
        <w:gridCol w:w="2207"/>
      </w:tblGrid>
      <w:tr w:rsidR="008A5E5F" w:rsidRPr="008A5E5F" w14:paraId="5ED7F838" w14:textId="77777777" w:rsidTr="002A56B9">
        <w:trPr>
          <w:gridBefore w:val="1"/>
          <w:wBefore w:w="10" w:type="dxa"/>
          <w:trHeight w:val="454"/>
        </w:trPr>
        <w:tc>
          <w:tcPr>
            <w:tcW w:w="2943" w:type="dxa"/>
            <w:vAlign w:val="center"/>
          </w:tcPr>
          <w:p w14:paraId="2612A823" w14:textId="77777777" w:rsidR="008A5E5F" w:rsidRPr="008A5E5F" w:rsidRDefault="008A5E5F" w:rsidP="008A5E5F">
            <w:pPr>
              <w:spacing w:after="160" w:line="259" w:lineRule="auto"/>
            </w:pPr>
            <w:r w:rsidRPr="008A5E5F">
              <w:t>Beruf/Bildungsgang:</w:t>
            </w:r>
          </w:p>
        </w:tc>
        <w:tc>
          <w:tcPr>
            <w:tcW w:w="4049" w:type="dxa"/>
            <w:vAlign w:val="center"/>
          </w:tcPr>
          <w:p w14:paraId="34C915B1" w14:textId="77777777" w:rsidR="008A5E5F" w:rsidRPr="008A5E5F" w:rsidRDefault="00077693" w:rsidP="008A5E5F">
            <w:r>
              <w:t>Fachoberschule – Technik -</w:t>
            </w:r>
          </w:p>
        </w:tc>
        <w:tc>
          <w:tcPr>
            <w:tcW w:w="2207" w:type="dxa"/>
            <w:vMerge w:val="restart"/>
            <w:vAlign w:val="center"/>
          </w:tcPr>
          <w:p w14:paraId="2151EC03" w14:textId="77777777" w:rsidR="008A5E5F" w:rsidRPr="008A5E5F" w:rsidRDefault="00077693" w:rsidP="003B1829">
            <w:r>
              <w:t xml:space="preserve">Fachberatung </w:t>
            </w:r>
            <w:r w:rsidR="004B64AE">
              <w:br/>
            </w:r>
            <w:r>
              <w:t xml:space="preserve">Mathematik </w:t>
            </w:r>
            <w:r w:rsidR="004B64AE">
              <w:br/>
            </w:r>
            <w:r>
              <w:t>(berufsbezogen)</w:t>
            </w:r>
          </w:p>
        </w:tc>
      </w:tr>
      <w:tr w:rsidR="008A5E5F" w:rsidRPr="008A5E5F" w14:paraId="18EFBFB8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1E5A60FA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Curricularer Bezug:</w:t>
            </w:r>
          </w:p>
        </w:tc>
        <w:tc>
          <w:tcPr>
            <w:tcW w:w="4049" w:type="dxa"/>
            <w:vAlign w:val="center"/>
          </w:tcPr>
          <w:p w14:paraId="0C470820" w14:textId="77777777" w:rsidR="008A5E5F" w:rsidRPr="008A5E5F" w:rsidRDefault="00B8537F" w:rsidP="00FA2961">
            <w:r w:rsidRPr="00B8537F">
              <w:t>R</w:t>
            </w:r>
            <w:r w:rsidR="00FA2961">
              <w:t>RL</w:t>
            </w:r>
            <w:r w:rsidRPr="00B8537F">
              <w:t xml:space="preserve"> für das Fach Mathema</w:t>
            </w:r>
            <w:r w:rsidR="00FA2961">
              <w:t>tik</w:t>
            </w:r>
          </w:p>
        </w:tc>
        <w:tc>
          <w:tcPr>
            <w:tcW w:w="2207" w:type="dxa"/>
            <w:vMerge/>
            <w:vAlign w:val="center"/>
          </w:tcPr>
          <w:p w14:paraId="1C0F7B09" w14:textId="77777777" w:rsidR="008A5E5F" w:rsidRPr="008A5E5F" w:rsidRDefault="008A5E5F" w:rsidP="008A5E5F"/>
        </w:tc>
      </w:tr>
      <w:tr w:rsidR="008A5E5F" w:rsidRPr="008A5E5F" w14:paraId="0F430531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409AB934" w14:textId="77777777" w:rsidR="008A5E5F" w:rsidRPr="008A5E5F" w:rsidRDefault="008A5E5F" w:rsidP="00B8537F">
            <w:pPr>
              <w:rPr>
                <w:b/>
              </w:rPr>
            </w:pPr>
            <w:r w:rsidRPr="008A5E5F">
              <w:rPr>
                <w:b/>
              </w:rPr>
              <w:t>Lern</w:t>
            </w:r>
            <w:r w:rsidR="00B8537F">
              <w:rPr>
                <w:b/>
              </w:rPr>
              <w:t>gebiet</w:t>
            </w:r>
            <w:r w:rsidRPr="008A5E5F">
              <w:rPr>
                <w:b/>
              </w:rPr>
              <w:t xml:space="preserve"> </w:t>
            </w:r>
            <w:r w:rsidR="00B8537F">
              <w:rPr>
                <w:b/>
              </w:rPr>
              <w:t>12.1</w:t>
            </w:r>
            <w:r w:rsidRPr="008A5E5F">
              <w:rPr>
                <w:b/>
              </w:rPr>
              <w:t>:</w:t>
            </w:r>
          </w:p>
        </w:tc>
        <w:tc>
          <w:tcPr>
            <w:tcW w:w="4049" w:type="dxa"/>
            <w:vAlign w:val="center"/>
          </w:tcPr>
          <w:p w14:paraId="0ABFE50C" w14:textId="77777777" w:rsidR="008A5E5F" w:rsidRPr="008A5E5F" w:rsidRDefault="00B8537F" w:rsidP="008A5E5F">
            <w:r w:rsidRPr="00B8537F">
              <w:t>Ganzrationale Funktionen</w:t>
            </w:r>
          </w:p>
        </w:tc>
        <w:tc>
          <w:tcPr>
            <w:tcW w:w="2207" w:type="dxa"/>
            <w:vMerge/>
            <w:vAlign w:val="center"/>
          </w:tcPr>
          <w:p w14:paraId="7EC2B913" w14:textId="77777777" w:rsidR="008A5E5F" w:rsidRPr="008A5E5F" w:rsidRDefault="008A5E5F" w:rsidP="008A5E5F"/>
        </w:tc>
      </w:tr>
      <w:tr w:rsidR="008A5E5F" w:rsidRPr="008A5E5F" w14:paraId="54DB92D4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192AE2DF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Titel der Lernsituation</w:t>
            </w:r>
            <w:r w:rsidR="00124ACB">
              <w:rPr>
                <w:b/>
              </w:rPr>
              <w:t>:</w:t>
            </w:r>
          </w:p>
        </w:tc>
        <w:tc>
          <w:tcPr>
            <w:tcW w:w="4049" w:type="dxa"/>
            <w:vMerge w:val="restart"/>
            <w:vAlign w:val="center"/>
          </w:tcPr>
          <w:p w14:paraId="1D4E5616" w14:textId="77777777" w:rsidR="008A5E5F" w:rsidRPr="008A5E5F" w:rsidRDefault="00B8537F" w:rsidP="008A5E5F">
            <w:proofErr w:type="spellStart"/>
            <w:r w:rsidRPr="00B8537F">
              <w:t>Lüftermotor</w:t>
            </w:r>
            <w:proofErr w:type="spellEnd"/>
            <w:r w:rsidRPr="00B8537F">
              <w:t xml:space="preserve"> auswählen</w:t>
            </w:r>
          </w:p>
        </w:tc>
        <w:tc>
          <w:tcPr>
            <w:tcW w:w="2207" w:type="dxa"/>
            <w:vMerge w:val="restart"/>
            <w:vAlign w:val="center"/>
          </w:tcPr>
          <w:p w14:paraId="614951FF" w14:textId="77777777" w:rsidR="008A5E5F" w:rsidRPr="008A5E5F" w:rsidRDefault="008A5E5F" w:rsidP="00B8537F">
            <w:r w:rsidRPr="008A5E5F">
              <w:t>Geplanter Zeitrich</w:t>
            </w:r>
            <w:r w:rsidRPr="008A5E5F">
              <w:t>t</w:t>
            </w:r>
            <w:r w:rsidRPr="008A5E5F">
              <w:t xml:space="preserve">wert: </w:t>
            </w:r>
            <w:r w:rsidR="00B8537F">
              <w:t>4-6</w:t>
            </w:r>
            <w:r w:rsidR="000547B6">
              <w:t xml:space="preserve"> </w:t>
            </w:r>
            <w:r w:rsidRPr="008A5E5F">
              <w:t>Std</w:t>
            </w:r>
            <w:r w:rsidR="00FA2961">
              <w:t>.</w:t>
            </w:r>
          </w:p>
        </w:tc>
      </w:tr>
      <w:tr w:rsidR="00B23A4F" w:rsidRPr="008A5E5F" w14:paraId="74519976" w14:textId="77777777" w:rsidTr="000027A4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069CBE23" w14:textId="77777777" w:rsidR="00B23A4F" w:rsidRPr="008A5E5F" w:rsidRDefault="00B23A4F" w:rsidP="008A5E5F">
            <w:pPr>
              <w:rPr>
                <w:b/>
              </w:rPr>
            </w:pPr>
          </w:p>
        </w:tc>
        <w:tc>
          <w:tcPr>
            <w:tcW w:w="4049" w:type="dxa"/>
            <w:vMerge/>
            <w:vAlign w:val="center"/>
          </w:tcPr>
          <w:p w14:paraId="46370680" w14:textId="77777777" w:rsidR="00B23A4F" w:rsidRPr="008A5E5F" w:rsidRDefault="00B23A4F" w:rsidP="008A5E5F"/>
        </w:tc>
        <w:tc>
          <w:tcPr>
            <w:tcW w:w="2207" w:type="dxa"/>
            <w:vMerge/>
            <w:vAlign w:val="center"/>
          </w:tcPr>
          <w:p w14:paraId="480148C5" w14:textId="77777777" w:rsidR="00B23A4F" w:rsidRPr="008A5E5F" w:rsidRDefault="00B23A4F" w:rsidP="008A5E5F"/>
        </w:tc>
      </w:tr>
      <w:tr w:rsidR="008A5E5F" w:rsidRPr="008A5E5F" w14:paraId="39B15541" w14:textId="77777777" w:rsidTr="002A56B9">
        <w:trPr>
          <w:gridBefore w:val="1"/>
          <w:wBefore w:w="10" w:type="dxa"/>
          <w:trHeight w:val="397"/>
        </w:trPr>
        <w:tc>
          <w:tcPr>
            <w:tcW w:w="9199" w:type="dxa"/>
            <w:gridSpan w:val="3"/>
            <w:vAlign w:val="center"/>
          </w:tcPr>
          <w:p w14:paraId="79793348" w14:textId="77777777" w:rsidR="008A5E5F" w:rsidRPr="008A5E5F" w:rsidRDefault="008A5E5F" w:rsidP="008A5E5F">
            <w:r w:rsidRPr="008A5E5F">
              <w:rPr>
                <w:b/>
              </w:rPr>
              <w:t>Autorin/Autor:</w:t>
            </w:r>
            <w:r w:rsidR="00077693">
              <w:rPr>
                <w:b/>
              </w:rPr>
              <w:t xml:space="preserve"> Dr.-Ing. Hanno Kallies</w:t>
            </w:r>
            <w:r w:rsidR="00FD25F9">
              <w:rPr>
                <w:b/>
              </w:rPr>
              <w:t>, hanno.kalies@nlschb.de</w:t>
            </w:r>
          </w:p>
        </w:tc>
      </w:tr>
      <w:tr w:rsidR="008A5E5F" w:rsidRPr="008A5E5F" w14:paraId="7112BC4A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208171" w14:textId="77777777" w:rsidR="008A5E5F" w:rsidRPr="008A5E5F" w:rsidRDefault="008A5E5F" w:rsidP="008A5E5F">
            <w:r w:rsidRPr="008A5E5F">
              <w:rPr>
                <w:b/>
              </w:rPr>
              <w:t>Handlungssituation:</w:t>
            </w:r>
          </w:p>
        </w:tc>
      </w:tr>
      <w:tr w:rsidR="008A5E5F" w:rsidRPr="008A5E5F" w14:paraId="46FCE16D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6CE66D4" w14:textId="77777777" w:rsidR="008A5E5F" w:rsidRDefault="008A5E5F" w:rsidP="008A5E5F"/>
          <w:p w14:paraId="19D495EA" w14:textId="77777777" w:rsidR="00F12120" w:rsidRDefault="00F12120" w:rsidP="007748FF">
            <w:pPr>
              <w:jc w:val="both"/>
            </w:pPr>
            <w:r>
              <w:t xml:space="preserve">Sie sind als </w:t>
            </w:r>
            <w:proofErr w:type="spellStart"/>
            <w:r>
              <w:t>IngenieurIn</w:t>
            </w:r>
            <w:proofErr w:type="spellEnd"/>
            <w:r>
              <w:t xml:space="preserve"> in einem großen Unternehmen der Chemieindustrie tätig. </w:t>
            </w:r>
          </w:p>
          <w:p w14:paraId="674BCE45" w14:textId="3F4B376A" w:rsidR="00B8537F" w:rsidRDefault="00F12120" w:rsidP="007748FF">
            <w:pPr>
              <w:jc w:val="both"/>
            </w:pPr>
            <w:r>
              <w:t>Bei einem Lüfter, für die Kühlung eines Reaktionsprozesses, ist der Elektromotor defekt. Eine Fac</w:t>
            </w:r>
            <w:r>
              <w:t>h</w:t>
            </w:r>
            <w:r>
              <w:t>arbeiterin aus der Elektrowerkstatt hat einen mechanisch baugleichen Motor im Lager gefunden. D</w:t>
            </w:r>
            <w:r>
              <w:t>a</w:t>
            </w:r>
            <w:r>
              <w:t xml:space="preserve">bei lag ausschließlich die unten gezeigte </w:t>
            </w:r>
            <w:r>
              <w:t>Drehzahl-Drehmoment-Kennlinie</w:t>
            </w:r>
            <w:r>
              <w:t xml:space="preserve">. </w:t>
            </w:r>
            <w:r w:rsidR="00B8537F">
              <w:t>Bekannt ist</w:t>
            </w:r>
            <w:r>
              <w:t xml:space="preserve"> zudem</w:t>
            </w:r>
            <w:r w:rsidR="00B8537F">
              <w:t xml:space="preserve">, dass der Drehzahl-Drehmomentverlauf des Lüfters durch die Funktion </w:t>
            </w:r>
            <w:r w:rsidR="00B8537F" w:rsidRPr="007748FF">
              <w:rPr>
                <w:i/>
              </w:rPr>
              <w:t>M(n)</w:t>
            </w:r>
            <w:r w:rsidR="007748FF" w:rsidRPr="007748FF">
              <w:rPr>
                <w:i/>
              </w:rPr>
              <w:t xml:space="preserve"> </w:t>
            </w:r>
            <w:r w:rsidR="00B8537F" w:rsidRPr="007748FF">
              <w:rPr>
                <w:i/>
              </w:rPr>
              <w:t>=</w:t>
            </w:r>
            <w:r w:rsidR="007748FF" w:rsidRPr="007748FF">
              <w:rPr>
                <w:i/>
              </w:rPr>
              <w:t xml:space="preserve"> </w:t>
            </w:r>
            <w:r w:rsidR="00B8537F" w:rsidRPr="007748FF">
              <w:rPr>
                <w:i/>
              </w:rPr>
              <w:t>1</w:t>
            </w:r>
            <w:r w:rsidR="00B8537F" w:rsidRPr="007748FF">
              <w:rPr>
                <w:rFonts w:ascii="Cambria Math" w:hAnsi="Cambria Math" w:cs="Cambria Math"/>
                <w:i/>
              </w:rPr>
              <w:t>⋅</w:t>
            </w:r>
            <w:r w:rsidR="00B8537F" w:rsidRPr="007748FF">
              <w:rPr>
                <w:i/>
              </w:rPr>
              <w:t>10</w:t>
            </w:r>
            <w:r w:rsidR="00B8537F" w:rsidRPr="007748FF">
              <w:rPr>
                <w:rFonts w:ascii="Calibri" w:hAnsi="Calibri" w:cs="Calibri"/>
                <w:i/>
                <w:vertAlign w:val="superscript"/>
              </w:rPr>
              <w:t>−</w:t>
            </w:r>
            <w:r w:rsidR="00B8537F" w:rsidRPr="007748FF">
              <w:rPr>
                <w:i/>
                <w:vertAlign w:val="superscript"/>
              </w:rPr>
              <w:t>6</w:t>
            </w:r>
            <w:r w:rsidR="007748FF" w:rsidRPr="007748FF">
              <w:rPr>
                <w:i/>
                <w:vertAlign w:val="superscript"/>
              </w:rPr>
              <w:t xml:space="preserve"> </w:t>
            </w:r>
            <w:r w:rsidR="00B8537F" w:rsidRPr="007748FF">
              <w:rPr>
                <w:rFonts w:ascii="Cambria Math" w:hAnsi="Cambria Math" w:cs="Cambria Math"/>
                <w:i/>
              </w:rPr>
              <w:t>⋅</w:t>
            </w:r>
            <w:r w:rsidR="007748FF" w:rsidRPr="007748FF">
              <w:rPr>
                <w:rFonts w:ascii="Cambria Math" w:hAnsi="Cambria Math" w:cs="Cambria Math"/>
                <w:i/>
              </w:rPr>
              <w:t xml:space="preserve"> </w:t>
            </w:r>
            <w:r w:rsidR="00B8537F" w:rsidRPr="007748FF">
              <w:rPr>
                <w:i/>
              </w:rPr>
              <w:t>n</w:t>
            </w:r>
            <w:r w:rsidR="007748FF" w:rsidRPr="007748FF">
              <w:rPr>
                <w:i/>
              </w:rPr>
              <w:t>²</w:t>
            </w:r>
            <w:r w:rsidR="00B8537F">
              <w:t xml:space="preserve"> beschrieben </w:t>
            </w:r>
            <w:r>
              <w:t>werden kann</w:t>
            </w:r>
            <w:r w:rsidR="00B8537F">
              <w:t xml:space="preserve">. </w:t>
            </w:r>
            <w:r>
              <w:t>D</w:t>
            </w:r>
            <w:r>
              <w:t>ie</w:t>
            </w:r>
            <w:r>
              <w:t xml:space="preserve"> </w:t>
            </w:r>
            <w:r>
              <w:t>Facharbeiterin bittet Sie nun zu entscheiden, ob sie den</w:t>
            </w:r>
            <w:r>
              <w:t xml:space="preserve"> </w:t>
            </w:r>
            <w:r>
              <w:t>vorhandene</w:t>
            </w:r>
            <w:r w:rsidR="00F371BF">
              <w:t>n</w:t>
            </w:r>
            <w:r>
              <w:t xml:space="preserve"> Lüfter mo</w:t>
            </w:r>
            <w:r>
              <w:t>n</w:t>
            </w:r>
            <w:r>
              <w:t>tieren darf.</w:t>
            </w:r>
          </w:p>
          <w:p w14:paraId="623525A0" w14:textId="77777777" w:rsidR="00B8537F" w:rsidRDefault="00B8537F" w:rsidP="00B8537F"/>
          <w:p w14:paraId="2BF14EEE" w14:textId="77777777" w:rsidR="00B8537F" w:rsidRDefault="00B8537F" w:rsidP="007748FF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8EC4CFD" wp14:editId="1C52757B">
                  <wp:extent cx="4737124" cy="2006417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nnlini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0216" cy="200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DD833" w14:textId="77777777" w:rsidR="00B8537F" w:rsidRDefault="00B8537F" w:rsidP="00B8537F"/>
          <w:p w14:paraId="51FF3764" w14:textId="77777777" w:rsidR="002A56B9" w:rsidRPr="008A5E5F" w:rsidRDefault="002A56B9" w:rsidP="00F12120"/>
        </w:tc>
      </w:tr>
      <w:tr w:rsidR="008A5E5F" w:rsidRPr="008A5E5F" w14:paraId="188648EA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6E60F43A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Handlungsergebnis:</w:t>
            </w:r>
          </w:p>
        </w:tc>
      </w:tr>
      <w:tr w:rsidR="008A5E5F" w:rsidRPr="008A5E5F" w14:paraId="33D1B1C4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72A7E596" w14:textId="77777777" w:rsidR="008A5E5F" w:rsidRDefault="008A5E5F" w:rsidP="008A5E5F"/>
          <w:p w14:paraId="2E1FAE9E" w14:textId="0998A053" w:rsidR="002A56B9" w:rsidRDefault="00B8537F" w:rsidP="00B8537F">
            <w:pPr>
              <w:pStyle w:val="Listenabsatz"/>
              <w:numPr>
                <w:ilvl w:val="0"/>
                <w:numId w:val="7"/>
              </w:numPr>
            </w:pPr>
            <w:r>
              <w:t>Grafische Darstellung des Schnittpunktes (anwendungsbezogen: Arbeitspunktes)</w:t>
            </w:r>
            <w:r w:rsidR="00F371BF">
              <w:t>.</w:t>
            </w:r>
          </w:p>
          <w:p w14:paraId="107AB872" w14:textId="5E5F504E" w:rsidR="00B8537F" w:rsidRDefault="00B8537F" w:rsidP="00B8537F">
            <w:pPr>
              <w:pStyle w:val="Listenabsatz"/>
              <w:numPr>
                <w:ilvl w:val="0"/>
                <w:numId w:val="7"/>
              </w:numPr>
            </w:pPr>
            <w:r>
              <w:t xml:space="preserve">Schriftlich begründete </w:t>
            </w:r>
            <w:r w:rsidR="00F371BF">
              <w:t>E</w:t>
            </w:r>
            <w:r w:rsidR="00F371BF">
              <w:t xml:space="preserve">ntscheidung </w:t>
            </w:r>
            <w:r>
              <w:t>für oder gegen die betrachtete M</w:t>
            </w:r>
            <w:r>
              <w:t>a</w:t>
            </w:r>
            <w:r>
              <w:t>schine</w:t>
            </w:r>
            <w:r w:rsidR="00F371BF">
              <w:t>.</w:t>
            </w:r>
          </w:p>
          <w:p w14:paraId="4F02A71C" w14:textId="77777777" w:rsidR="002A56B9" w:rsidRPr="008A5E5F" w:rsidRDefault="002A56B9" w:rsidP="008A5E5F"/>
        </w:tc>
      </w:tr>
      <w:tr w:rsidR="008A5E5F" w:rsidRPr="008A5E5F" w14:paraId="4C9680E2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0E9D88D1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8A5E5F" w:rsidRPr="008A5E5F" w14:paraId="4AFD8F9D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44DB3877" w14:textId="77777777" w:rsidR="008A5E5F" w:rsidRDefault="008A5E5F" w:rsidP="008A5E5F"/>
          <w:p w14:paraId="29120952" w14:textId="77777777" w:rsidR="002A56B9" w:rsidRDefault="00B8537F" w:rsidP="00B8537F">
            <w:pPr>
              <w:pStyle w:val="Listenabsatz"/>
              <w:numPr>
                <w:ilvl w:val="0"/>
                <w:numId w:val="5"/>
              </w:numPr>
            </w:pPr>
            <w:r>
              <w:t>Scheitelpunktform quadratischer Funktionsgleichungen.</w:t>
            </w:r>
          </w:p>
          <w:p w14:paraId="33FC4B55" w14:textId="77777777" w:rsidR="00B8537F" w:rsidRDefault="00B8537F" w:rsidP="00B8537F">
            <w:pPr>
              <w:pStyle w:val="Listenabsatz"/>
              <w:numPr>
                <w:ilvl w:val="0"/>
                <w:numId w:val="5"/>
              </w:numPr>
            </w:pPr>
            <w:r>
              <w:t>Modellierung technischer Kennlinien mit quadratischen</w:t>
            </w:r>
            <w:r w:rsidR="007C4CB0">
              <w:t xml:space="preserve"> Funktionen</w:t>
            </w:r>
            <w:r>
              <w:t>.</w:t>
            </w:r>
          </w:p>
          <w:p w14:paraId="70E2CCB9" w14:textId="77777777" w:rsidR="00B8537F" w:rsidRDefault="00B8537F" w:rsidP="00B8537F">
            <w:pPr>
              <w:pStyle w:val="Listenabsatz"/>
              <w:numPr>
                <w:ilvl w:val="0"/>
                <w:numId w:val="5"/>
              </w:numPr>
            </w:pPr>
            <w:r>
              <w:t>Schnittpunkte zwischen zwei quadratischen Funktionen.</w:t>
            </w:r>
          </w:p>
          <w:p w14:paraId="47D4D509" w14:textId="77777777" w:rsidR="002A56B9" w:rsidRPr="008A5E5F" w:rsidRDefault="002A56B9" w:rsidP="008A5E5F"/>
        </w:tc>
      </w:tr>
      <w:tr w:rsidR="008A5E5F" w:rsidRPr="008A5E5F" w14:paraId="21A9B16C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blHeader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7C7B4F9A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</w:p>
        </w:tc>
      </w:tr>
      <w:tr w:rsidR="008A5E5F" w:rsidRPr="008A5E5F" w14:paraId="73E885EA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0608340F" w14:textId="77777777" w:rsidR="008A5E5F" w:rsidRDefault="008A5E5F" w:rsidP="008A5E5F"/>
          <w:p w14:paraId="03C1E34B" w14:textId="2A208683" w:rsidR="002A56B9" w:rsidRDefault="007C4CB0" w:rsidP="00B8537F">
            <w:pPr>
              <w:pStyle w:val="Listenabsatz"/>
              <w:numPr>
                <w:ilvl w:val="0"/>
                <w:numId w:val="6"/>
              </w:numPr>
            </w:pPr>
            <w:r>
              <w:t>Einsatz von „</w:t>
            </w:r>
            <w:proofErr w:type="spellStart"/>
            <w:r>
              <w:t>Moodle</w:t>
            </w:r>
            <w:proofErr w:type="spellEnd"/>
            <w:r>
              <w:t>“ als LMS.</w:t>
            </w:r>
          </w:p>
          <w:p w14:paraId="40395E6E" w14:textId="77777777" w:rsidR="002A56B9" w:rsidRPr="008A5E5F" w:rsidRDefault="002A56B9" w:rsidP="008A5E5F"/>
        </w:tc>
      </w:tr>
      <w:tr w:rsidR="008A5E5F" w:rsidRPr="008A5E5F" w14:paraId="00D8F126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3A6647B0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8A5E5F" w:rsidRPr="008A5E5F" w14:paraId="52981A07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</w:tcPr>
          <w:p w14:paraId="1DA7F9DA" w14:textId="77777777" w:rsidR="008A5E5F" w:rsidRDefault="008A5E5F" w:rsidP="008A5E5F"/>
          <w:p w14:paraId="5028D8C4" w14:textId="4399BE3E" w:rsidR="002A56B9" w:rsidRDefault="00B8537F" w:rsidP="00B8537F">
            <w:pPr>
              <w:pStyle w:val="Listenabsatz"/>
              <w:numPr>
                <w:ilvl w:val="0"/>
                <w:numId w:val="6"/>
              </w:numPr>
            </w:pPr>
            <w:r>
              <w:t xml:space="preserve">Durch die Nutzung </w:t>
            </w:r>
            <w:r w:rsidR="00F12120">
              <w:t xml:space="preserve">eines LMS, Videokonferenzsystems </w:t>
            </w:r>
            <w:r w:rsidR="00F371BF">
              <w:t>und/</w:t>
            </w:r>
            <w:r w:rsidR="00F12120">
              <w:t>oder Forums</w:t>
            </w:r>
            <w:r>
              <w:t xml:space="preserve"> ist ein Einsatz im Distanzunte</w:t>
            </w:r>
            <w:r w:rsidR="007A4D66">
              <w:t>r</w:t>
            </w:r>
            <w:r>
              <w:t xml:space="preserve">richt einfach möglich. </w:t>
            </w:r>
          </w:p>
          <w:p w14:paraId="510A2702" w14:textId="0D87571D" w:rsidR="00F12120" w:rsidRDefault="00F12120" w:rsidP="00B8537F">
            <w:pPr>
              <w:pStyle w:val="Listenabsatz"/>
              <w:numPr>
                <w:ilvl w:val="0"/>
                <w:numId w:val="6"/>
              </w:numPr>
            </w:pPr>
            <w:r>
              <w:t>Vorgesehen ist eine Bearbeitung in Gruppen, z. B. in Breakout- bzw. Gruppenräumen.</w:t>
            </w:r>
          </w:p>
          <w:p w14:paraId="4A10C1DD" w14:textId="45F78438" w:rsidR="00B8537F" w:rsidRDefault="00B8537F" w:rsidP="00B8537F">
            <w:pPr>
              <w:pStyle w:val="Listenabsatz"/>
              <w:numPr>
                <w:ilvl w:val="0"/>
                <w:numId w:val="6"/>
              </w:numPr>
            </w:pPr>
            <w:r>
              <w:t>Die Dokumentation erfolgt mit der Beschreibungssprache „</w:t>
            </w:r>
            <w:proofErr w:type="spellStart"/>
            <w:r>
              <w:t>Markdown</w:t>
            </w:r>
            <w:proofErr w:type="spellEnd"/>
            <w:r>
              <w:t xml:space="preserve">“ und </w:t>
            </w:r>
            <w:r w:rsidR="00384ECA">
              <w:t>„</w:t>
            </w:r>
            <w:proofErr w:type="spellStart"/>
            <w:r>
              <w:t>LaTeX</w:t>
            </w:r>
            <w:proofErr w:type="spellEnd"/>
            <w:r w:rsidR="00384ECA">
              <w:t>“</w:t>
            </w:r>
            <w:r>
              <w:t xml:space="preserve"> in </w:t>
            </w:r>
            <w:ins w:id="0" w:author="Kallies" w:date="2021-02-03T18:11:00Z">
              <w:r w:rsidR="00384ECA">
                <w:br/>
              </w:r>
            </w:ins>
            <w:r w:rsidR="007C4CB0">
              <w:t>e</w:t>
            </w:r>
            <w:r w:rsidR="007C4CB0">
              <w:t>i</w:t>
            </w:r>
            <w:r w:rsidR="007C4CB0">
              <w:t>nem</w:t>
            </w:r>
            <w:r>
              <w:t xml:space="preserve"> </w:t>
            </w:r>
            <w:r w:rsidR="007C4CB0">
              <w:t>entsprechenden (</w:t>
            </w:r>
            <w:r>
              <w:t>Online</w:t>
            </w:r>
            <w:r w:rsidR="007C4CB0">
              <w:t>)-Editor</w:t>
            </w:r>
            <w:r>
              <w:t xml:space="preserve">. </w:t>
            </w:r>
          </w:p>
          <w:p w14:paraId="6701CA66" w14:textId="4ABE977A" w:rsidR="00E6216D" w:rsidRDefault="00E6216D" w:rsidP="00B8537F">
            <w:pPr>
              <w:pStyle w:val="Listenabsatz"/>
              <w:numPr>
                <w:ilvl w:val="0"/>
                <w:numId w:val="6"/>
              </w:numPr>
            </w:pPr>
            <w:r>
              <w:t xml:space="preserve">Grundsätzlich bietet sich zur Durchführung der Lernsituation ein </w:t>
            </w:r>
            <w:proofErr w:type="spellStart"/>
            <w:r>
              <w:t>Flipped-Classroom</w:t>
            </w:r>
            <w:proofErr w:type="spellEnd"/>
            <w:r>
              <w:t xml:space="preserve"> an.</w:t>
            </w:r>
          </w:p>
          <w:p w14:paraId="7FEA1798" w14:textId="77777777" w:rsidR="002A56B9" w:rsidRPr="008A5E5F" w:rsidRDefault="002A56B9" w:rsidP="008A5E5F"/>
        </w:tc>
      </w:tr>
    </w:tbl>
    <w:p w14:paraId="302B6978" w14:textId="77777777" w:rsidR="008A5E5F" w:rsidRPr="008A5E5F" w:rsidRDefault="008A5E5F" w:rsidP="008A5E5F">
      <w:pPr>
        <w:sectPr w:rsidR="008A5E5F" w:rsidRPr="008A5E5F" w:rsidSect="008A5E5F">
          <w:footerReference w:type="default" r:id="rId9"/>
          <w:pgSz w:w="11906" w:h="16838"/>
          <w:pgMar w:top="720" w:right="720" w:bottom="720" w:left="720" w:header="426" w:footer="174" w:gutter="0"/>
          <w:cols w:space="708"/>
          <w:titlePg/>
          <w:docGrid w:linePitch="360"/>
        </w:sectPr>
      </w:pPr>
    </w:p>
    <w:tbl>
      <w:tblPr>
        <w:tblStyle w:val="Tabellenraster"/>
        <w:tblW w:w="9924" w:type="dxa"/>
        <w:tblInd w:w="-431" w:type="dxa"/>
        <w:tblLook w:val="04A0" w:firstRow="1" w:lastRow="0" w:firstColumn="1" w:lastColumn="0" w:noHBand="0" w:noVBand="1"/>
      </w:tblPr>
      <w:tblGrid>
        <w:gridCol w:w="2005"/>
        <w:gridCol w:w="314"/>
        <w:gridCol w:w="2454"/>
        <w:gridCol w:w="2464"/>
        <w:gridCol w:w="2687"/>
      </w:tblGrid>
      <w:tr w:rsidR="002A6235" w:rsidRPr="008A5E5F" w14:paraId="2D412BDA" w14:textId="77777777" w:rsidTr="00440B87">
        <w:trPr>
          <w:trHeight w:val="680"/>
          <w:tblHeader/>
        </w:trPr>
        <w:tc>
          <w:tcPr>
            <w:tcW w:w="2005" w:type="dxa"/>
            <w:vMerge w:val="restart"/>
            <w:shd w:val="clear" w:color="auto" w:fill="BFBFBF" w:themeFill="background1" w:themeFillShade="BF"/>
          </w:tcPr>
          <w:p w14:paraId="0C79DBCA" w14:textId="77777777" w:rsidR="002A6235" w:rsidRPr="008A5E5F" w:rsidRDefault="002A6235" w:rsidP="008A5E5F">
            <w:pPr>
              <w:rPr>
                <w:b/>
              </w:rPr>
            </w:pPr>
            <w:bookmarkStart w:id="1" w:name="Maske" w:colFirst="0" w:colLast="0"/>
          </w:p>
          <w:p w14:paraId="39F19AE4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04CFF3C0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 xml:space="preserve">(laut </w:t>
            </w:r>
            <w:proofErr w:type="spellStart"/>
            <w:r w:rsidRPr="008A5E5F">
              <w:rPr>
                <w:b/>
              </w:rPr>
              <w:t>SchuCu</w:t>
            </w:r>
            <w:proofErr w:type="spellEnd"/>
            <w:r w:rsidRPr="008A5E5F">
              <w:rPr>
                <w:b/>
              </w:rPr>
              <w:t>-BBS, Glossar)</w:t>
            </w:r>
          </w:p>
        </w:tc>
        <w:tc>
          <w:tcPr>
            <w:tcW w:w="523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C6B4D6" w14:textId="77777777" w:rsidR="002A6235" w:rsidRPr="008A5E5F" w:rsidRDefault="002A6235" w:rsidP="008A5E5F">
            <w:pPr>
              <w:rPr>
                <w:b/>
              </w:rPr>
            </w:pPr>
          </w:p>
          <w:p w14:paraId="3A145666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2687" w:type="dxa"/>
            <w:vMerge w:val="restart"/>
            <w:shd w:val="clear" w:color="auto" w:fill="BFBFBF" w:themeFill="background1" w:themeFillShade="BF"/>
          </w:tcPr>
          <w:p w14:paraId="39436D08" w14:textId="77777777" w:rsidR="002A6235" w:rsidRPr="008A5E5F" w:rsidRDefault="002A6235" w:rsidP="008A5E5F">
            <w:pPr>
              <w:rPr>
                <w:b/>
              </w:rPr>
            </w:pPr>
          </w:p>
          <w:p w14:paraId="6ABAADE9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16AEB3F7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473AC8EC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Hinweise zum Distanzu</w:t>
            </w:r>
            <w:r w:rsidRPr="008A5E5F">
              <w:rPr>
                <w:b/>
              </w:rPr>
              <w:t>n</w:t>
            </w:r>
            <w:r w:rsidRPr="008A5E5F">
              <w:rPr>
                <w:b/>
              </w:rPr>
              <w:t>terricht</w:t>
            </w:r>
          </w:p>
          <w:p w14:paraId="353AD66F" w14:textId="77777777" w:rsidR="002A6235" w:rsidRPr="008A5E5F" w:rsidRDefault="002A6235" w:rsidP="008A5E5F">
            <w:pPr>
              <w:rPr>
                <w:b/>
              </w:rPr>
            </w:pPr>
          </w:p>
        </w:tc>
      </w:tr>
      <w:tr w:rsidR="002A6235" w:rsidRPr="008A5E5F" w14:paraId="6010E2BC" w14:textId="77777777" w:rsidTr="00440B87">
        <w:trPr>
          <w:trHeight w:val="626"/>
          <w:tblHeader/>
        </w:trPr>
        <w:tc>
          <w:tcPr>
            <w:tcW w:w="2005" w:type="dxa"/>
            <w:vMerge/>
          </w:tcPr>
          <w:p w14:paraId="383C27A2" w14:textId="77777777" w:rsidR="002A6235" w:rsidRPr="008A5E5F" w:rsidRDefault="002A6235" w:rsidP="008A5E5F"/>
        </w:tc>
        <w:tc>
          <w:tcPr>
            <w:tcW w:w="2768" w:type="dxa"/>
            <w:gridSpan w:val="2"/>
            <w:shd w:val="clear" w:color="auto" w:fill="BFBFBF" w:themeFill="background1" w:themeFillShade="BF"/>
            <w:vAlign w:val="center"/>
          </w:tcPr>
          <w:p w14:paraId="76C938BB" w14:textId="77777777" w:rsidR="00E50A1C" w:rsidRDefault="002A6235" w:rsidP="00E50A1C">
            <w:r w:rsidRPr="008A5E5F">
              <w:t>Fach</w:t>
            </w:r>
            <w:r w:rsidR="00E50A1C">
              <w:t>-</w:t>
            </w:r>
          </w:p>
          <w:p w14:paraId="209257B2" w14:textId="77777777" w:rsidR="002A6235" w:rsidRPr="008A5E5F" w:rsidRDefault="002A6235" w:rsidP="00E50A1C">
            <w:proofErr w:type="spellStart"/>
            <w:r w:rsidRPr="008A5E5F">
              <w:t>kompetenzen</w:t>
            </w:r>
            <w:proofErr w:type="spellEnd"/>
          </w:p>
        </w:tc>
        <w:tc>
          <w:tcPr>
            <w:tcW w:w="2464" w:type="dxa"/>
            <w:shd w:val="clear" w:color="auto" w:fill="BFBFBF" w:themeFill="background1" w:themeFillShade="BF"/>
            <w:vAlign w:val="center"/>
          </w:tcPr>
          <w:p w14:paraId="293B0196" w14:textId="77777777" w:rsidR="002A6235" w:rsidRPr="008A5E5F" w:rsidRDefault="002A6235" w:rsidP="008A5E5F">
            <w:r w:rsidRPr="008A5E5F">
              <w:t>Personale Kompetenzen</w:t>
            </w:r>
          </w:p>
        </w:tc>
        <w:tc>
          <w:tcPr>
            <w:tcW w:w="2687" w:type="dxa"/>
            <w:vMerge/>
          </w:tcPr>
          <w:p w14:paraId="57B89AA0" w14:textId="77777777" w:rsidR="002A6235" w:rsidRPr="008A5E5F" w:rsidRDefault="002A6235" w:rsidP="008A5E5F"/>
        </w:tc>
      </w:tr>
      <w:tr w:rsidR="00330322" w:rsidRPr="008A5E5F" w14:paraId="214F730D" w14:textId="77777777" w:rsidTr="00440B87">
        <w:trPr>
          <w:trHeight w:val="418"/>
        </w:trPr>
        <w:tc>
          <w:tcPr>
            <w:tcW w:w="2005" w:type="dxa"/>
          </w:tcPr>
          <w:p w14:paraId="02D734BF" w14:textId="77777777" w:rsidR="00330322" w:rsidRPr="008A5E5F" w:rsidRDefault="00330322" w:rsidP="008A5E5F"/>
        </w:tc>
        <w:tc>
          <w:tcPr>
            <w:tcW w:w="5232" w:type="dxa"/>
            <w:gridSpan w:val="3"/>
            <w:vAlign w:val="center"/>
          </w:tcPr>
          <w:p w14:paraId="150F2CD3" w14:textId="77777777" w:rsidR="00330322" w:rsidRPr="008A5E5F" w:rsidRDefault="00330322" w:rsidP="008A5E5F">
            <w:r w:rsidRPr="008A5E5F">
              <w:t>Die Schülerinnen und Schüler ….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02375F4B" w14:textId="77777777" w:rsidR="00330322" w:rsidRPr="008A5E5F" w:rsidRDefault="00330322" w:rsidP="008A5E5F"/>
        </w:tc>
      </w:tr>
      <w:tr w:rsidR="00330322" w:rsidRPr="008A5E5F" w14:paraId="6C0DF738" w14:textId="77777777" w:rsidTr="00440B87">
        <w:trPr>
          <w:trHeight w:val="1037"/>
        </w:trPr>
        <w:tc>
          <w:tcPr>
            <w:tcW w:w="2005" w:type="dxa"/>
          </w:tcPr>
          <w:p w14:paraId="7FFD730B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39335C1E" w14:textId="77777777" w:rsidR="00330322" w:rsidRPr="00330322" w:rsidRDefault="00330322" w:rsidP="008A5E5F">
            <w:pPr>
              <w:rPr>
                <w:b/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analysieren und erfassen im Rahmen einer Handlungssituat</w:t>
            </w:r>
            <w:r w:rsidRPr="00330322">
              <w:rPr>
                <w:i/>
                <w:sz w:val="18"/>
                <w:szCs w:val="18"/>
              </w:rPr>
              <w:t>i</w:t>
            </w:r>
            <w:r w:rsidRPr="00330322">
              <w:rPr>
                <w:i/>
                <w:sz w:val="18"/>
                <w:szCs w:val="18"/>
              </w:rPr>
              <w:t>on die komplexe Aufg</w:t>
            </w:r>
            <w:r w:rsidRPr="00330322">
              <w:rPr>
                <w:i/>
                <w:sz w:val="18"/>
                <w:szCs w:val="18"/>
              </w:rPr>
              <w:t>a</w:t>
            </w:r>
            <w:r w:rsidRPr="00330322">
              <w:rPr>
                <w:i/>
                <w:sz w:val="18"/>
                <w:szCs w:val="18"/>
              </w:rPr>
              <w:t>ben-, Frage- bzw. Pro</w:t>
            </w:r>
            <w:r w:rsidRPr="00330322">
              <w:rPr>
                <w:i/>
                <w:sz w:val="18"/>
                <w:szCs w:val="18"/>
              </w:rPr>
              <w:t>b</w:t>
            </w:r>
            <w:r w:rsidRPr="00330322">
              <w:rPr>
                <w:i/>
                <w:sz w:val="18"/>
                <w:szCs w:val="18"/>
              </w:rPr>
              <w:t>lemstellung unter B</w:t>
            </w:r>
            <w:r w:rsidRPr="00330322">
              <w:rPr>
                <w:i/>
                <w:sz w:val="18"/>
                <w:szCs w:val="18"/>
              </w:rPr>
              <w:t>e</w:t>
            </w:r>
            <w:r w:rsidRPr="00330322">
              <w:rPr>
                <w:i/>
                <w:sz w:val="18"/>
                <w:szCs w:val="18"/>
              </w:rPr>
              <w:t>rücksichtigung eines möglichen Handlung</w:t>
            </w:r>
            <w:r w:rsidRPr="00330322">
              <w:rPr>
                <w:i/>
                <w:sz w:val="18"/>
                <w:szCs w:val="18"/>
              </w:rPr>
              <w:t>s</w:t>
            </w:r>
            <w:r w:rsidRPr="00330322">
              <w:rPr>
                <w:i/>
                <w:sz w:val="18"/>
                <w:szCs w:val="18"/>
              </w:rPr>
              <w:t>ergebnisses</w:t>
            </w:r>
            <w:r w:rsidRPr="00330322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2768" w:type="dxa"/>
            <w:gridSpan w:val="2"/>
          </w:tcPr>
          <w:p w14:paraId="0261ACC4" w14:textId="77777777" w:rsidR="00DD7DAF" w:rsidRDefault="00CF6B6B" w:rsidP="00DD7DAF">
            <w:r>
              <w:t xml:space="preserve">- </w:t>
            </w:r>
            <w:r w:rsidR="00DD7DAF">
              <w:t>analysieren den technol</w:t>
            </w:r>
            <w:r w:rsidR="00DD7DAF">
              <w:t>o</w:t>
            </w:r>
            <w:r w:rsidR="00DD7DAF">
              <w:t>gischen Sachzusamme</w:t>
            </w:r>
            <w:r w:rsidR="00DD7DAF">
              <w:t>n</w:t>
            </w:r>
            <w:r w:rsidR="00DD7DAF">
              <w:t>hang.</w:t>
            </w:r>
          </w:p>
          <w:p w14:paraId="782D81B7" w14:textId="077B38EB" w:rsidR="00330322" w:rsidRDefault="00CF6B6B" w:rsidP="008A5E5F">
            <w:r>
              <w:t xml:space="preserve">- </w:t>
            </w:r>
            <w:r w:rsidRPr="00CF6B6B">
              <w:t xml:space="preserve">informieren sich über die Arbeitspunktbestimmung bei elektrischen Maschinen und nutzen dabei die </w:t>
            </w:r>
            <w:r w:rsidR="00E6216D">
              <w:br/>
            </w:r>
            <w:r w:rsidRPr="00CF6B6B">
              <w:t>b</w:t>
            </w:r>
            <w:r w:rsidRPr="00CF6B6B">
              <w:t>e</w:t>
            </w:r>
            <w:r w:rsidRPr="00CF6B6B">
              <w:t xml:space="preserve">reitgestellte </w:t>
            </w:r>
            <w:proofErr w:type="spellStart"/>
            <w:r w:rsidRPr="00CF6B6B">
              <w:t>GeoGebra</w:t>
            </w:r>
            <w:proofErr w:type="spellEnd"/>
            <w:r w:rsidRPr="00CF6B6B">
              <w:t>-Datei</w:t>
            </w:r>
            <w:r>
              <w:t>.</w:t>
            </w:r>
          </w:p>
          <w:p w14:paraId="04D63143" w14:textId="77777777" w:rsidR="00CF6B6B" w:rsidRDefault="00CF6B6B" w:rsidP="008A5E5F">
            <w:pPr>
              <w:rPr>
                <w:rStyle w:val="filtermathjaxloaderequation"/>
              </w:rPr>
            </w:pPr>
            <w:r>
              <w:t xml:space="preserve">- </w:t>
            </w:r>
            <w:r>
              <w:rPr>
                <w:rStyle w:val="filtermathjaxloaderequation"/>
              </w:rPr>
              <w:t>informieren sich über die Synthese quadratischer Funktionen.</w:t>
            </w:r>
          </w:p>
          <w:p w14:paraId="282C9169" w14:textId="77777777" w:rsidR="00CF6B6B" w:rsidRPr="008A5E5F" w:rsidRDefault="00CF6B6B" w:rsidP="008A5E5F">
            <w:r>
              <w:rPr>
                <w:rStyle w:val="filtermathjaxloaderequation"/>
              </w:rPr>
              <w:t>- informieren sich über ve</w:t>
            </w:r>
            <w:r>
              <w:rPr>
                <w:rStyle w:val="filtermathjaxloaderequation"/>
              </w:rPr>
              <w:t>r</w:t>
            </w:r>
            <w:r>
              <w:rPr>
                <w:rStyle w:val="filtermathjaxloaderequation"/>
              </w:rPr>
              <w:t>schiedene Modellierung</w:t>
            </w:r>
            <w:r>
              <w:rPr>
                <w:rStyle w:val="filtermathjaxloaderequation"/>
              </w:rPr>
              <w:t>s</w:t>
            </w:r>
            <w:r>
              <w:rPr>
                <w:rStyle w:val="filtermathjaxloaderequation"/>
              </w:rPr>
              <w:t>möglichkeiten quadrat</w:t>
            </w:r>
            <w:r>
              <w:rPr>
                <w:rStyle w:val="filtermathjaxloaderequation"/>
              </w:rPr>
              <w:t>i</w:t>
            </w:r>
            <w:r>
              <w:rPr>
                <w:rStyle w:val="filtermathjaxloaderequation"/>
              </w:rPr>
              <w:t>scher Funktionen.</w:t>
            </w:r>
          </w:p>
        </w:tc>
        <w:tc>
          <w:tcPr>
            <w:tcW w:w="2464" w:type="dxa"/>
          </w:tcPr>
          <w:p w14:paraId="50D33A37" w14:textId="77777777" w:rsidR="00330322" w:rsidRDefault="00440B87" w:rsidP="008A5E5F">
            <w:r>
              <w:t xml:space="preserve">- </w:t>
            </w:r>
            <w:r w:rsidR="00E50A1C">
              <w:t>arbeiten in Gruppen</w:t>
            </w:r>
            <w:r w:rsidR="007A4D66">
              <w:t>.</w:t>
            </w:r>
          </w:p>
          <w:p w14:paraId="526D3E59" w14:textId="77777777" w:rsidR="00E50A1C" w:rsidRDefault="00E50A1C" w:rsidP="008A5E5F"/>
          <w:p w14:paraId="43FDCB87" w14:textId="77777777" w:rsidR="00E50A1C" w:rsidRDefault="00440B87" w:rsidP="008A5E5F">
            <w:r>
              <w:t xml:space="preserve">- nehmen an der </w:t>
            </w:r>
            <w:r>
              <w:br/>
              <w:t xml:space="preserve">kollektiven </w:t>
            </w:r>
            <w:r>
              <w:br/>
              <w:t>Informationsbeschaffung und Wissen</w:t>
            </w:r>
            <w:r w:rsidR="00CB0E2E">
              <w:t>s</w:t>
            </w:r>
            <w:r>
              <w:t xml:space="preserve">bildung </w:t>
            </w:r>
            <w:proofErr w:type="gramStart"/>
            <w:r>
              <w:t>teil</w:t>
            </w:r>
            <w:proofErr w:type="gramEnd"/>
            <w:r>
              <w:t xml:space="preserve">. </w:t>
            </w:r>
          </w:p>
          <w:p w14:paraId="1D434420" w14:textId="77777777" w:rsidR="00E50A1C" w:rsidRDefault="00E50A1C" w:rsidP="008A5E5F"/>
          <w:p w14:paraId="7A75C2CC" w14:textId="4C5FE34F" w:rsidR="00E6216D" w:rsidRPr="008A5E5F" w:rsidRDefault="00E6216D" w:rsidP="00E6216D">
            <w:r>
              <w:t>- reflektieren die ökol</w:t>
            </w:r>
            <w:r>
              <w:t>o</w:t>
            </w:r>
            <w:r>
              <w:t xml:space="preserve">gische und ökonomische Sinnhaftigkeit der </w:t>
            </w:r>
            <w:r>
              <w:br/>
              <w:t>Prüfung und Nutzung vorhandener Ger</w:t>
            </w:r>
            <w:r>
              <w:t>ä</w:t>
            </w:r>
            <w:r>
              <w:t>te im Vergleich zur Neua</w:t>
            </w:r>
            <w:r>
              <w:t>n</w:t>
            </w:r>
            <w:r>
              <w:t>schaffung.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2BEF443" w14:textId="21998A90" w:rsidR="00330322" w:rsidRDefault="00E50A1C" w:rsidP="008A5E5F">
            <w:r>
              <w:t>Kennlinie</w:t>
            </w:r>
            <w:r w:rsidR="00E6216D">
              <w:t xml:space="preserve"> des Motors</w:t>
            </w:r>
          </w:p>
          <w:p w14:paraId="42AD7466" w14:textId="77777777" w:rsidR="00E50A1C" w:rsidRDefault="00E50A1C" w:rsidP="008A5E5F"/>
          <w:p w14:paraId="13574087" w14:textId="4047942B" w:rsidR="00E50A1C" w:rsidRDefault="00E50A1C" w:rsidP="008A5E5F">
            <w:r>
              <w:t>Fachliteratur</w:t>
            </w:r>
            <w:r w:rsidR="00E6216D">
              <w:t xml:space="preserve"> zum Thema elektrische Maschinen sowie quadratischen </w:t>
            </w:r>
            <w:r w:rsidR="00E6216D">
              <w:br/>
              <w:t>Funktionen</w:t>
            </w:r>
          </w:p>
          <w:p w14:paraId="15533BDC" w14:textId="77777777" w:rsidR="00E50A1C" w:rsidRDefault="00E50A1C" w:rsidP="008A5E5F"/>
          <w:p w14:paraId="352C1EF8" w14:textId="7B08132C" w:rsidR="00E50A1C" w:rsidRDefault="00BC3FD1" w:rsidP="008A5E5F">
            <w:proofErr w:type="spellStart"/>
            <w:r>
              <w:t>GeoGebra</w:t>
            </w:r>
            <w:proofErr w:type="spellEnd"/>
            <w:r w:rsidR="00F371BF">
              <w:t>-Datei</w:t>
            </w:r>
            <w:r w:rsidR="00F371BF">
              <w:br/>
              <w:t>(</w:t>
            </w:r>
            <w:proofErr w:type="spellStart"/>
            <w:r w:rsidR="00F371BF">
              <w:t>Motorkennlinie.ggb</w:t>
            </w:r>
            <w:proofErr w:type="spellEnd"/>
            <w:r w:rsidR="00F371BF">
              <w:t>)</w:t>
            </w:r>
          </w:p>
          <w:p w14:paraId="78ACE4D6" w14:textId="77777777" w:rsidR="00E50A1C" w:rsidRDefault="00E50A1C" w:rsidP="008A5E5F"/>
          <w:p w14:paraId="27EA8C1D" w14:textId="150BF9CF" w:rsidR="00B715CF" w:rsidRPr="008A5E5F" w:rsidRDefault="00E50A1C" w:rsidP="008A5E5F">
            <w:r>
              <w:t>Die Informationsphase</w:t>
            </w:r>
            <w:r w:rsidR="00B715CF">
              <w:t xml:space="preserve">  kö</w:t>
            </w:r>
            <w:r>
              <w:t>nn</w:t>
            </w:r>
            <w:r w:rsidR="00B715CF">
              <w:t>en</w:t>
            </w:r>
            <w:r>
              <w:t xml:space="preserve"> in Breakout-Räumen</w:t>
            </w:r>
            <w:r w:rsidR="00B715CF">
              <w:t xml:space="preserve"> per Videokonf</w:t>
            </w:r>
            <w:r w:rsidR="00B715CF">
              <w:t>e</w:t>
            </w:r>
            <w:r w:rsidR="00B715CF">
              <w:t>renz</w:t>
            </w:r>
            <w:r>
              <w:t xml:space="preserve"> oder in Einzelarbeit im Distanzunterricht durchg</w:t>
            </w:r>
            <w:r>
              <w:t>e</w:t>
            </w:r>
            <w:r>
              <w:t>führt werden.</w:t>
            </w:r>
          </w:p>
        </w:tc>
      </w:tr>
      <w:tr w:rsidR="00330322" w:rsidRPr="008A5E5F" w14:paraId="6C063325" w14:textId="77777777" w:rsidTr="00440B87">
        <w:trPr>
          <w:trHeight w:val="680"/>
        </w:trPr>
        <w:tc>
          <w:tcPr>
            <w:tcW w:w="2005" w:type="dxa"/>
          </w:tcPr>
          <w:p w14:paraId="6ED21282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 xml:space="preserve">Planen </w:t>
            </w:r>
          </w:p>
          <w:p w14:paraId="0C1CE61D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planen ihr Vo</w:t>
            </w:r>
            <w:r w:rsidRPr="00330322">
              <w:rPr>
                <w:i/>
                <w:sz w:val="18"/>
                <w:szCs w:val="18"/>
              </w:rPr>
              <w:t>r</w:t>
            </w:r>
            <w:r w:rsidRPr="00330322">
              <w:rPr>
                <w:i/>
                <w:sz w:val="18"/>
                <w:szCs w:val="18"/>
              </w:rPr>
              <w:t>gehen zur Bearbeitung und Dokumentation der komplexen Aufgaben-, Frage- bzw. Proble</w:t>
            </w:r>
            <w:r w:rsidRPr="00330322">
              <w:rPr>
                <w:i/>
                <w:sz w:val="18"/>
                <w:szCs w:val="18"/>
              </w:rPr>
              <w:t>m</w:t>
            </w:r>
            <w:r w:rsidRPr="00330322">
              <w:rPr>
                <w:i/>
                <w:sz w:val="18"/>
                <w:szCs w:val="18"/>
              </w:rPr>
              <w:t>stellung. Die Planung erfordert, sich Inform</w:t>
            </w:r>
            <w:r w:rsidRPr="00330322">
              <w:rPr>
                <w:i/>
                <w:sz w:val="18"/>
                <w:szCs w:val="18"/>
              </w:rPr>
              <w:t>a</w:t>
            </w:r>
            <w:r w:rsidRPr="00330322">
              <w:rPr>
                <w:i/>
                <w:sz w:val="18"/>
                <w:szCs w:val="18"/>
              </w:rPr>
              <w:t>tionen für die Durchfü</w:t>
            </w:r>
            <w:r w:rsidRPr="00330322">
              <w:rPr>
                <w:i/>
                <w:sz w:val="18"/>
                <w:szCs w:val="18"/>
              </w:rPr>
              <w:t>h</w:t>
            </w:r>
            <w:r w:rsidRPr="00330322">
              <w:rPr>
                <w:i/>
                <w:sz w:val="18"/>
                <w:szCs w:val="18"/>
              </w:rPr>
              <w:t>rung zu beschaffen, einen vorläufigen A</w:t>
            </w:r>
            <w:r w:rsidRPr="00330322">
              <w:rPr>
                <w:i/>
                <w:sz w:val="18"/>
                <w:szCs w:val="18"/>
              </w:rPr>
              <w:t>r</w:t>
            </w:r>
            <w:r w:rsidRPr="00330322">
              <w:rPr>
                <w:i/>
                <w:sz w:val="18"/>
                <w:szCs w:val="18"/>
              </w:rPr>
              <w:t>beits- und Zeitplan zu erstellen, die angestre</w:t>
            </w:r>
            <w:r w:rsidRPr="00330322">
              <w:rPr>
                <w:i/>
                <w:sz w:val="18"/>
                <w:szCs w:val="18"/>
              </w:rPr>
              <w:t>b</w:t>
            </w:r>
            <w:r w:rsidRPr="00330322">
              <w:rPr>
                <w:i/>
                <w:sz w:val="18"/>
                <w:szCs w:val="18"/>
              </w:rPr>
              <w:t>te Art eines Handlung</w:t>
            </w:r>
            <w:r w:rsidRPr="00330322">
              <w:rPr>
                <w:i/>
                <w:sz w:val="18"/>
                <w:szCs w:val="18"/>
              </w:rPr>
              <w:t>s</w:t>
            </w:r>
            <w:r w:rsidRPr="00330322">
              <w:rPr>
                <w:i/>
                <w:sz w:val="18"/>
                <w:szCs w:val="18"/>
              </w:rPr>
              <w:t>ergebnisses vorzuschl</w:t>
            </w:r>
            <w:r w:rsidRPr="00330322">
              <w:rPr>
                <w:i/>
                <w:sz w:val="18"/>
                <w:szCs w:val="18"/>
              </w:rPr>
              <w:t>a</w:t>
            </w:r>
            <w:r w:rsidRPr="00330322">
              <w:rPr>
                <w:i/>
                <w:sz w:val="18"/>
                <w:szCs w:val="18"/>
              </w:rPr>
              <w:t>gen und mögliche Krit</w:t>
            </w:r>
            <w:r w:rsidRPr="00330322">
              <w:rPr>
                <w:i/>
                <w:sz w:val="18"/>
                <w:szCs w:val="18"/>
              </w:rPr>
              <w:t>e</w:t>
            </w:r>
            <w:r w:rsidRPr="00330322">
              <w:rPr>
                <w:i/>
                <w:sz w:val="18"/>
                <w:szCs w:val="18"/>
              </w:rPr>
              <w:t>rien für die Kontrolle und Beurteilung des Handlungsergebnisses zu identifizieren.</w:t>
            </w:r>
          </w:p>
        </w:tc>
        <w:tc>
          <w:tcPr>
            <w:tcW w:w="2768" w:type="dxa"/>
            <w:gridSpan w:val="2"/>
          </w:tcPr>
          <w:p w14:paraId="4BB494C4" w14:textId="77777777" w:rsidR="00330322" w:rsidRDefault="00CF6B6B" w:rsidP="008A5E5F">
            <w:pPr>
              <w:rPr>
                <w:rStyle w:val="filtermathjaxloaderequation"/>
              </w:rPr>
            </w:pPr>
            <w:r>
              <w:rPr>
                <w:rStyle w:val="filtermathjaxloaderequation"/>
              </w:rPr>
              <w:t>- analysieren problembez</w:t>
            </w:r>
            <w:r>
              <w:rPr>
                <w:rStyle w:val="filtermathjaxloaderequation"/>
              </w:rPr>
              <w:t>o</w:t>
            </w:r>
            <w:r>
              <w:rPr>
                <w:rStyle w:val="filtermathjaxloaderequation"/>
              </w:rPr>
              <w:t>gen Ansätze zur Modelli</w:t>
            </w:r>
            <w:r>
              <w:rPr>
                <w:rStyle w:val="filtermathjaxloaderequation"/>
              </w:rPr>
              <w:t>e</w:t>
            </w:r>
            <w:r>
              <w:rPr>
                <w:rStyle w:val="filtermathjaxloaderequation"/>
              </w:rPr>
              <w:t>rung des dargestellten Funktionsgraphen.</w:t>
            </w:r>
          </w:p>
          <w:p w14:paraId="69BBFFD0" w14:textId="77777777" w:rsidR="00CF6B6B" w:rsidRPr="008A5E5F" w:rsidRDefault="00CF6B6B" w:rsidP="008A5E5F">
            <w:r>
              <w:rPr>
                <w:rStyle w:val="filtermathjaxloaderequation"/>
              </w:rPr>
              <w:t>- erarbeiten Lösungsstrat</w:t>
            </w:r>
            <w:r>
              <w:rPr>
                <w:rStyle w:val="filtermathjaxloaderequation"/>
              </w:rPr>
              <w:t>e</w:t>
            </w:r>
            <w:r>
              <w:rPr>
                <w:rStyle w:val="filtermathjaxloaderequation"/>
              </w:rPr>
              <w:t>gien zur Bestimmung des Arbeitspunktes (Schnit</w:t>
            </w:r>
            <w:r>
              <w:rPr>
                <w:rStyle w:val="filtermathjaxloaderequation"/>
              </w:rPr>
              <w:t>t</w:t>
            </w:r>
            <w:r>
              <w:rPr>
                <w:rStyle w:val="filtermathjaxloaderequation"/>
              </w:rPr>
              <w:t>punktbestimmung, graf</w:t>
            </w:r>
            <w:r>
              <w:rPr>
                <w:rStyle w:val="filtermathjaxloaderequation"/>
              </w:rPr>
              <w:t>i</w:t>
            </w:r>
            <w:r>
              <w:rPr>
                <w:rStyle w:val="filtermathjaxloaderequation"/>
              </w:rPr>
              <w:t>sche Lösung)</w:t>
            </w:r>
          </w:p>
        </w:tc>
        <w:tc>
          <w:tcPr>
            <w:tcW w:w="2464" w:type="dxa"/>
          </w:tcPr>
          <w:p w14:paraId="6C51BBE1" w14:textId="2E857488" w:rsidR="00330322" w:rsidRDefault="00440B87" w:rsidP="008A5E5F">
            <w:r>
              <w:t xml:space="preserve">- </w:t>
            </w:r>
            <w:r w:rsidR="00B715CF">
              <w:t xml:space="preserve">nehmen an </w:t>
            </w:r>
            <w:r w:rsidR="00CB0E2E">
              <w:t>t</w:t>
            </w:r>
            <w:r w:rsidR="00B715CF">
              <w:t>eambez</w:t>
            </w:r>
            <w:r w:rsidR="00B715CF">
              <w:t>o</w:t>
            </w:r>
            <w:r w:rsidR="00B715CF">
              <w:t>genen Planungsproze</w:t>
            </w:r>
            <w:r w:rsidR="00B715CF">
              <w:t>s</w:t>
            </w:r>
            <w:r w:rsidR="00B715CF">
              <w:t>sen teil.</w:t>
            </w:r>
          </w:p>
          <w:p w14:paraId="16A1A778" w14:textId="77777777" w:rsidR="00B715CF" w:rsidRDefault="00B715CF" w:rsidP="008A5E5F"/>
          <w:p w14:paraId="52A25C77" w14:textId="77777777" w:rsidR="00B715CF" w:rsidRPr="008A5E5F" w:rsidRDefault="00B715CF" w:rsidP="008A5E5F"/>
        </w:tc>
        <w:tc>
          <w:tcPr>
            <w:tcW w:w="2687" w:type="dxa"/>
          </w:tcPr>
          <w:p w14:paraId="39C23213" w14:textId="77777777" w:rsidR="00330322" w:rsidRDefault="00E50A1C" w:rsidP="00330322">
            <w:r>
              <w:t>CAS</w:t>
            </w:r>
          </w:p>
          <w:p w14:paraId="6A07CB81" w14:textId="77777777" w:rsidR="00440B87" w:rsidRDefault="00440B87" w:rsidP="00330322"/>
          <w:p w14:paraId="48171471" w14:textId="77777777" w:rsidR="00440B87" w:rsidRDefault="00440B87" w:rsidP="00330322">
            <w:r>
              <w:t>Fachliteratur</w:t>
            </w:r>
          </w:p>
          <w:p w14:paraId="38780134" w14:textId="77777777" w:rsidR="00440B87" w:rsidRDefault="00440B87" w:rsidP="00330322"/>
          <w:p w14:paraId="3B5BF357" w14:textId="77777777" w:rsidR="00E6216D" w:rsidRDefault="00E6216D" w:rsidP="00E6216D">
            <w:proofErr w:type="spellStart"/>
            <w:r>
              <w:t>GeoGebra</w:t>
            </w:r>
            <w:proofErr w:type="spellEnd"/>
            <w:r>
              <w:t>-Datei</w:t>
            </w:r>
            <w:r>
              <w:br/>
              <w:t>(</w:t>
            </w:r>
            <w:proofErr w:type="spellStart"/>
            <w:r>
              <w:t>Motorkennlinie.ggb</w:t>
            </w:r>
            <w:proofErr w:type="spellEnd"/>
            <w:r>
              <w:t>)</w:t>
            </w:r>
          </w:p>
          <w:p w14:paraId="51932D71" w14:textId="77777777" w:rsidR="00E6216D" w:rsidRDefault="00E6216D" w:rsidP="00E6216D"/>
          <w:p w14:paraId="164323EA" w14:textId="0FCA14E6" w:rsidR="00E6216D" w:rsidRDefault="00E6216D" w:rsidP="00E6216D">
            <w:r>
              <w:t>Im Distanzunterricht bietet sich hier die Arbeit in Breakout-Räumen an. Hierdurch werden insb</w:t>
            </w:r>
            <w:r>
              <w:t>e</w:t>
            </w:r>
            <w:r>
              <w:t>sondere auch die person</w:t>
            </w:r>
            <w:r>
              <w:t>a</w:t>
            </w:r>
            <w:r>
              <w:t xml:space="preserve">len Kompetenzen zur </w:t>
            </w:r>
            <w:r>
              <w:br/>
              <w:t>ko</w:t>
            </w:r>
            <w:r>
              <w:t>l</w:t>
            </w:r>
            <w:r>
              <w:t xml:space="preserve">lektiven Planung vor </w:t>
            </w:r>
            <w:r>
              <w:br/>
              <w:t>Arbeitsschritten gefördert.</w:t>
            </w:r>
          </w:p>
          <w:p w14:paraId="2CCE78F3" w14:textId="77777777" w:rsidR="00E50A1C" w:rsidRDefault="00E50A1C" w:rsidP="00330322"/>
          <w:p w14:paraId="0802BC80" w14:textId="77777777" w:rsidR="00E50A1C" w:rsidRPr="008A5E5F" w:rsidRDefault="00E50A1C" w:rsidP="00330322"/>
        </w:tc>
      </w:tr>
      <w:tr w:rsidR="00330322" w:rsidRPr="008A5E5F" w14:paraId="2941F784" w14:textId="77777777" w:rsidTr="00440B87">
        <w:trPr>
          <w:trHeight w:val="680"/>
        </w:trPr>
        <w:tc>
          <w:tcPr>
            <w:tcW w:w="2005" w:type="dxa"/>
          </w:tcPr>
          <w:p w14:paraId="44E4F892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Entscheiden</w:t>
            </w:r>
          </w:p>
          <w:p w14:paraId="1F20C2B2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entscheiden sich auf Grundlage der vorangegangenen Planung für einen L</w:t>
            </w:r>
            <w:r w:rsidRPr="00330322">
              <w:rPr>
                <w:i/>
                <w:sz w:val="18"/>
                <w:szCs w:val="18"/>
              </w:rPr>
              <w:t>ö</w:t>
            </w:r>
            <w:r w:rsidRPr="00330322">
              <w:rPr>
                <w:i/>
                <w:sz w:val="18"/>
                <w:szCs w:val="18"/>
              </w:rPr>
              <w:t xml:space="preserve">sungsweg oder mehrere </w:t>
            </w:r>
            <w:r>
              <w:rPr>
                <w:i/>
                <w:sz w:val="18"/>
                <w:szCs w:val="18"/>
              </w:rPr>
              <w:t>Lösungs</w:t>
            </w:r>
            <w:r w:rsidRPr="00330322">
              <w:rPr>
                <w:i/>
                <w:sz w:val="18"/>
                <w:szCs w:val="18"/>
              </w:rPr>
              <w:t>wege und legen dabei ein Handlungse</w:t>
            </w:r>
            <w:r w:rsidRPr="00330322">
              <w:rPr>
                <w:i/>
                <w:sz w:val="18"/>
                <w:szCs w:val="18"/>
              </w:rPr>
              <w:t>r</w:t>
            </w:r>
            <w:r w:rsidRPr="00330322">
              <w:rPr>
                <w:i/>
                <w:sz w:val="18"/>
                <w:szCs w:val="18"/>
              </w:rPr>
              <w:t>gebnis sowie Vorg</w:t>
            </w:r>
            <w:r w:rsidRPr="00330322">
              <w:rPr>
                <w:i/>
                <w:sz w:val="18"/>
                <w:szCs w:val="18"/>
              </w:rPr>
              <w:t>e</w:t>
            </w:r>
            <w:r w:rsidRPr="00330322">
              <w:rPr>
                <w:i/>
                <w:sz w:val="18"/>
                <w:szCs w:val="18"/>
              </w:rPr>
              <w:t>hensweise, Zeitrahmen, Verantwortlichkeiten und Beurteilungskrit</w:t>
            </w:r>
            <w:r w:rsidRPr="00330322">
              <w:rPr>
                <w:i/>
                <w:sz w:val="18"/>
                <w:szCs w:val="18"/>
              </w:rPr>
              <w:t>e</w:t>
            </w:r>
            <w:r w:rsidRPr="00330322">
              <w:rPr>
                <w:i/>
                <w:sz w:val="18"/>
                <w:szCs w:val="18"/>
              </w:rPr>
              <w:t>rien fest.</w:t>
            </w:r>
          </w:p>
        </w:tc>
        <w:tc>
          <w:tcPr>
            <w:tcW w:w="2768" w:type="dxa"/>
            <w:gridSpan w:val="2"/>
          </w:tcPr>
          <w:p w14:paraId="46D9EF58" w14:textId="77777777" w:rsidR="00330322" w:rsidRDefault="00CF6B6B" w:rsidP="008A5E5F">
            <w:pPr>
              <w:rPr>
                <w:rStyle w:val="filtermathjaxloaderequation"/>
              </w:rPr>
            </w:pPr>
            <w:r>
              <w:t xml:space="preserve">- </w:t>
            </w:r>
            <w:r>
              <w:rPr>
                <w:rStyle w:val="filtermathjaxloaderequation"/>
              </w:rPr>
              <w:t>wählen einen geeigneten Koordinatenursprung zur Modellierung des rechten Kennlinienteils aus.</w:t>
            </w:r>
          </w:p>
          <w:p w14:paraId="31BFE427" w14:textId="77777777" w:rsidR="00CF6B6B" w:rsidRPr="008A5E5F" w:rsidRDefault="00CF6B6B" w:rsidP="007A4D66">
            <w:r>
              <w:rPr>
                <w:rStyle w:val="filtermathjaxloaderequation"/>
              </w:rPr>
              <w:t>- wählen einen geeigneten Ansatz zur Modellierung des rechten Kennlinienteils aus (Scheitelpunktform oder Linearfaktorda</w:t>
            </w:r>
            <w:r w:rsidR="007A4D66">
              <w:rPr>
                <w:rStyle w:val="filtermathjaxloaderequation"/>
              </w:rPr>
              <w:t>r</w:t>
            </w:r>
            <w:r>
              <w:rPr>
                <w:rStyle w:val="filtermathjaxloaderequation"/>
              </w:rPr>
              <w:t>stellung)</w:t>
            </w:r>
          </w:p>
        </w:tc>
        <w:tc>
          <w:tcPr>
            <w:tcW w:w="2464" w:type="dxa"/>
          </w:tcPr>
          <w:p w14:paraId="29A07633" w14:textId="77777777" w:rsidR="00330322" w:rsidRPr="008A5E5F" w:rsidRDefault="00B715CF" w:rsidP="008A5E5F">
            <w:r>
              <w:t>- führen im Team eine gemeinschaftlich getr</w:t>
            </w:r>
            <w:r>
              <w:t>a</w:t>
            </w:r>
            <w:r>
              <w:t>gen</w:t>
            </w:r>
            <w:r w:rsidR="007A4D66">
              <w:t>e</w:t>
            </w:r>
            <w:r>
              <w:t xml:space="preserve"> Entscheidung he</w:t>
            </w:r>
            <w:r>
              <w:t>r</w:t>
            </w:r>
            <w:r>
              <w:t>bei.</w:t>
            </w:r>
          </w:p>
        </w:tc>
        <w:tc>
          <w:tcPr>
            <w:tcW w:w="2687" w:type="dxa"/>
          </w:tcPr>
          <w:p w14:paraId="56907566" w14:textId="788DAA3D" w:rsidR="00330322" w:rsidRDefault="00677110" w:rsidP="00677110">
            <w:r>
              <w:t>I</w:t>
            </w:r>
            <w:r w:rsidR="00E6216D">
              <w:t>n den</w:t>
            </w:r>
            <w:r>
              <w:t xml:space="preserve"> </w:t>
            </w:r>
            <w:r w:rsidR="00E6216D">
              <w:t>Arbeitsgruppen</w:t>
            </w:r>
            <w:r>
              <w:t xml:space="preserve"> e</w:t>
            </w:r>
            <w:r w:rsidR="00B715CF">
              <w:t>rstellte U</w:t>
            </w:r>
            <w:r w:rsidR="00B715CF">
              <w:t>n</w:t>
            </w:r>
            <w:r w:rsidR="00B715CF">
              <w:t>terlagen</w:t>
            </w:r>
          </w:p>
          <w:p w14:paraId="7EF4AC95" w14:textId="77777777" w:rsidR="00E6216D" w:rsidRDefault="00E6216D" w:rsidP="00677110"/>
          <w:p w14:paraId="0BE347B1" w14:textId="13512D42" w:rsidR="00E6216D" w:rsidRPr="008A5E5F" w:rsidRDefault="00E6216D" w:rsidP="00E6216D">
            <w:r>
              <w:t>Im Distanzunterricht e</w:t>
            </w:r>
            <w:r>
              <w:t>r</w:t>
            </w:r>
            <w:r>
              <w:t>scheint hier eine Gruppe</w:t>
            </w:r>
            <w:r>
              <w:t>n</w:t>
            </w:r>
            <w:r>
              <w:t xml:space="preserve">arbeitsphase zwingend. </w:t>
            </w:r>
            <w:r w:rsidR="00462FBB">
              <w:t>Die Rolle der Lehrkraft ist hier nur begleitend. Nur so we</w:t>
            </w:r>
            <w:r w:rsidR="00462FBB">
              <w:t>r</w:t>
            </w:r>
            <w:r w:rsidR="00462FBB">
              <w:t>den die verschiedenen Lösungsansätze verglichen und im Verlauf die Kons</w:t>
            </w:r>
            <w:r w:rsidR="00462FBB">
              <w:t>e</w:t>
            </w:r>
            <w:r w:rsidR="00462FBB">
              <w:t xml:space="preserve">quenzen der Entscheidung deutlich. </w:t>
            </w:r>
          </w:p>
        </w:tc>
      </w:tr>
      <w:tr w:rsidR="00DF0373" w:rsidRPr="008A5E5F" w14:paraId="59EFEC9F" w14:textId="77777777" w:rsidTr="007A4D66">
        <w:trPr>
          <w:trHeight w:val="680"/>
          <w:tblHeader/>
        </w:trPr>
        <w:tc>
          <w:tcPr>
            <w:tcW w:w="2319" w:type="dxa"/>
            <w:gridSpan w:val="2"/>
            <w:vMerge w:val="restart"/>
            <w:shd w:val="clear" w:color="auto" w:fill="BFBFBF" w:themeFill="background1" w:themeFillShade="BF"/>
          </w:tcPr>
          <w:p w14:paraId="62C14EDB" w14:textId="77777777" w:rsidR="00DF0373" w:rsidRPr="008A5E5F" w:rsidRDefault="00DF0373" w:rsidP="00763530">
            <w:pPr>
              <w:rPr>
                <w:b/>
              </w:rPr>
            </w:pPr>
            <w:r>
              <w:lastRenderedPageBreak/>
              <w:br w:type="page"/>
            </w:r>
          </w:p>
          <w:p w14:paraId="2CFB0179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34745799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 xml:space="preserve">(laut </w:t>
            </w:r>
            <w:proofErr w:type="spellStart"/>
            <w:r w:rsidRPr="008A5E5F">
              <w:rPr>
                <w:b/>
              </w:rPr>
              <w:t>SchuCu</w:t>
            </w:r>
            <w:proofErr w:type="spellEnd"/>
            <w:r w:rsidRPr="008A5E5F">
              <w:rPr>
                <w:b/>
              </w:rPr>
              <w:t>-BBS, Glossar)</w:t>
            </w:r>
          </w:p>
        </w:tc>
        <w:tc>
          <w:tcPr>
            <w:tcW w:w="491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515DD9" w14:textId="77777777" w:rsidR="00DF0373" w:rsidRPr="008A5E5F" w:rsidRDefault="00DF0373" w:rsidP="00763530">
            <w:pPr>
              <w:rPr>
                <w:b/>
              </w:rPr>
            </w:pPr>
          </w:p>
          <w:p w14:paraId="428A42CC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2687" w:type="dxa"/>
            <w:vMerge w:val="restart"/>
            <w:shd w:val="clear" w:color="auto" w:fill="BFBFBF" w:themeFill="background1" w:themeFillShade="BF"/>
          </w:tcPr>
          <w:p w14:paraId="4D31546A" w14:textId="77777777" w:rsidR="00DF0373" w:rsidRPr="008A5E5F" w:rsidRDefault="00DF0373" w:rsidP="00763530">
            <w:pPr>
              <w:rPr>
                <w:b/>
              </w:rPr>
            </w:pPr>
          </w:p>
          <w:p w14:paraId="78804B35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6CD23540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5751C1F9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Hinweise zum Distanzu</w:t>
            </w:r>
            <w:r w:rsidRPr="008A5E5F">
              <w:rPr>
                <w:b/>
              </w:rPr>
              <w:t>n</w:t>
            </w:r>
            <w:r w:rsidRPr="008A5E5F">
              <w:rPr>
                <w:b/>
              </w:rPr>
              <w:t>terricht</w:t>
            </w:r>
          </w:p>
          <w:p w14:paraId="768B52AF" w14:textId="77777777" w:rsidR="00DF0373" w:rsidRPr="008A5E5F" w:rsidRDefault="00DF0373" w:rsidP="00763530">
            <w:pPr>
              <w:rPr>
                <w:b/>
              </w:rPr>
            </w:pPr>
          </w:p>
        </w:tc>
      </w:tr>
      <w:tr w:rsidR="00DF0373" w:rsidRPr="008A5E5F" w14:paraId="256A84E3" w14:textId="77777777" w:rsidTr="007A4D66">
        <w:trPr>
          <w:trHeight w:val="626"/>
          <w:tblHeader/>
        </w:trPr>
        <w:tc>
          <w:tcPr>
            <w:tcW w:w="2319" w:type="dxa"/>
            <w:gridSpan w:val="2"/>
            <w:vMerge/>
          </w:tcPr>
          <w:p w14:paraId="64558313" w14:textId="77777777" w:rsidR="00DF0373" w:rsidRPr="008A5E5F" w:rsidRDefault="00DF0373" w:rsidP="00763530"/>
        </w:tc>
        <w:tc>
          <w:tcPr>
            <w:tcW w:w="2454" w:type="dxa"/>
            <w:shd w:val="clear" w:color="auto" w:fill="BFBFBF" w:themeFill="background1" w:themeFillShade="BF"/>
            <w:vAlign w:val="center"/>
          </w:tcPr>
          <w:p w14:paraId="3F925EA6" w14:textId="77777777" w:rsidR="00DF0373" w:rsidRPr="008A5E5F" w:rsidRDefault="00DF0373" w:rsidP="00763530">
            <w:r w:rsidRPr="008A5E5F">
              <w:t>Fach</w:t>
            </w:r>
            <w:r>
              <w:t xml:space="preserve">- </w:t>
            </w:r>
            <w:proofErr w:type="spellStart"/>
            <w:r w:rsidRPr="008A5E5F">
              <w:t>kompetenzen</w:t>
            </w:r>
            <w:proofErr w:type="spellEnd"/>
          </w:p>
        </w:tc>
        <w:tc>
          <w:tcPr>
            <w:tcW w:w="2464" w:type="dxa"/>
            <w:shd w:val="clear" w:color="auto" w:fill="BFBFBF" w:themeFill="background1" w:themeFillShade="BF"/>
            <w:vAlign w:val="center"/>
          </w:tcPr>
          <w:p w14:paraId="6D45CB9C" w14:textId="77777777" w:rsidR="00DF0373" w:rsidRPr="008A5E5F" w:rsidRDefault="00DF0373" w:rsidP="00763530">
            <w:r w:rsidRPr="008A5E5F">
              <w:t>Personale Kompetenzen</w:t>
            </w:r>
          </w:p>
        </w:tc>
        <w:tc>
          <w:tcPr>
            <w:tcW w:w="2687" w:type="dxa"/>
            <w:vMerge/>
          </w:tcPr>
          <w:p w14:paraId="29A1208D" w14:textId="77777777" w:rsidR="00DF0373" w:rsidRPr="008A5E5F" w:rsidRDefault="00DF0373" w:rsidP="00763530"/>
        </w:tc>
      </w:tr>
      <w:tr w:rsidR="00DF0373" w:rsidRPr="008A5E5F" w14:paraId="50C7688A" w14:textId="77777777" w:rsidTr="007A4D66">
        <w:trPr>
          <w:trHeight w:val="418"/>
        </w:trPr>
        <w:tc>
          <w:tcPr>
            <w:tcW w:w="2319" w:type="dxa"/>
            <w:gridSpan w:val="2"/>
          </w:tcPr>
          <w:p w14:paraId="0278ACC5" w14:textId="77777777" w:rsidR="00DF0373" w:rsidRPr="008A5E5F" w:rsidRDefault="00DF0373" w:rsidP="00763530"/>
        </w:tc>
        <w:tc>
          <w:tcPr>
            <w:tcW w:w="4918" w:type="dxa"/>
            <w:gridSpan w:val="2"/>
            <w:vAlign w:val="center"/>
          </w:tcPr>
          <w:p w14:paraId="6A88ACCC" w14:textId="77777777" w:rsidR="00DF0373" w:rsidRPr="008A5E5F" w:rsidRDefault="00DF0373" w:rsidP="00763530">
            <w:r w:rsidRPr="008A5E5F">
              <w:t>Die Schülerinnen und Schüler ….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85A06E6" w14:textId="77777777" w:rsidR="00DF0373" w:rsidRPr="008A5E5F" w:rsidRDefault="00DF0373" w:rsidP="00763530"/>
        </w:tc>
      </w:tr>
      <w:tr w:rsidR="00330322" w:rsidRPr="008A5E5F" w14:paraId="3644231D" w14:textId="77777777" w:rsidTr="007A4D66">
        <w:trPr>
          <w:trHeight w:val="680"/>
        </w:trPr>
        <w:tc>
          <w:tcPr>
            <w:tcW w:w="2319" w:type="dxa"/>
            <w:gridSpan w:val="2"/>
          </w:tcPr>
          <w:p w14:paraId="0D025ED0" w14:textId="77777777" w:rsidR="00330322" w:rsidRPr="008A5E5F" w:rsidRDefault="00330322" w:rsidP="008A5E5F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</w:p>
          <w:p w14:paraId="2EFBFB86" w14:textId="77777777" w:rsidR="00330322" w:rsidRPr="008A5E5F" w:rsidRDefault="00330322" w:rsidP="008A5E5F">
            <w:pPr>
              <w:rPr>
                <w:i/>
              </w:rPr>
            </w:pPr>
            <w:r w:rsidRPr="00330322">
              <w:rPr>
                <w:i/>
                <w:sz w:val="18"/>
                <w:szCs w:val="18"/>
              </w:rPr>
              <w:t>Die Schülerinnen und Sch</w:t>
            </w:r>
            <w:r w:rsidRPr="00330322">
              <w:rPr>
                <w:i/>
                <w:sz w:val="18"/>
                <w:szCs w:val="18"/>
              </w:rPr>
              <w:t>ü</w:t>
            </w:r>
            <w:r w:rsidRPr="00330322">
              <w:rPr>
                <w:i/>
                <w:sz w:val="18"/>
                <w:szCs w:val="18"/>
              </w:rPr>
              <w:t>ler bearbeiten die komplexe Aufgaben-, Frage- bzw. Problemstellung entspr</w:t>
            </w:r>
            <w:r w:rsidRPr="00330322">
              <w:rPr>
                <w:i/>
                <w:sz w:val="18"/>
                <w:szCs w:val="18"/>
              </w:rPr>
              <w:t>e</w:t>
            </w:r>
            <w:r w:rsidRPr="00330322">
              <w:rPr>
                <w:i/>
                <w:sz w:val="18"/>
                <w:szCs w:val="18"/>
              </w:rPr>
              <w:t>chend der Planungsen</w:t>
            </w:r>
            <w:r w:rsidRPr="00330322">
              <w:rPr>
                <w:i/>
                <w:sz w:val="18"/>
                <w:szCs w:val="18"/>
              </w:rPr>
              <w:t>t</w:t>
            </w:r>
            <w:r w:rsidRPr="00330322">
              <w:rPr>
                <w:i/>
                <w:sz w:val="18"/>
                <w:szCs w:val="18"/>
              </w:rPr>
              <w:t>scheidungen. Sie beschaffen ggf. weitere Informationen und verarbeiten die vorha</w:t>
            </w:r>
            <w:r w:rsidRPr="00330322">
              <w:rPr>
                <w:i/>
                <w:sz w:val="18"/>
                <w:szCs w:val="18"/>
              </w:rPr>
              <w:t>n</w:t>
            </w:r>
            <w:r w:rsidRPr="00330322">
              <w:rPr>
                <w:i/>
                <w:sz w:val="18"/>
                <w:szCs w:val="18"/>
              </w:rPr>
              <w:t>denen Informationen, um das Handlungsergebnis zu erreichen und gegebene</w:t>
            </w:r>
            <w:r w:rsidRPr="00330322">
              <w:rPr>
                <w:i/>
                <w:sz w:val="18"/>
                <w:szCs w:val="18"/>
              </w:rPr>
              <w:t>n</w:t>
            </w:r>
            <w:r w:rsidRPr="00330322">
              <w:rPr>
                <w:i/>
                <w:sz w:val="18"/>
                <w:szCs w:val="18"/>
              </w:rPr>
              <w:t>falls zu präsentieren.</w:t>
            </w:r>
          </w:p>
        </w:tc>
        <w:tc>
          <w:tcPr>
            <w:tcW w:w="2454" w:type="dxa"/>
          </w:tcPr>
          <w:p w14:paraId="13ED12BB" w14:textId="77777777" w:rsidR="00DD7DAF" w:rsidRDefault="00CF6B6B" w:rsidP="008A5E5F">
            <w:r>
              <w:t xml:space="preserve">- </w:t>
            </w:r>
            <w:r>
              <w:rPr>
                <w:rStyle w:val="filtermathjaxloaderequation"/>
              </w:rPr>
              <w:t>legen den Koordin</w:t>
            </w:r>
            <w:r>
              <w:rPr>
                <w:rStyle w:val="filtermathjaxloaderequation"/>
              </w:rPr>
              <w:t>a</w:t>
            </w:r>
            <w:r>
              <w:rPr>
                <w:rStyle w:val="filtermathjaxloaderequation"/>
              </w:rPr>
              <w:t>tenursprung sinnvoll fest.</w:t>
            </w:r>
          </w:p>
          <w:p w14:paraId="08F45B9D" w14:textId="77777777" w:rsidR="00DD7DAF" w:rsidRDefault="00CF6B6B" w:rsidP="008A5E5F">
            <w:pPr>
              <w:rPr>
                <w:rStyle w:val="filtermathjaxloaderequation"/>
              </w:rPr>
            </w:pPr>
            <w:r>
              <w:t xml:space="preserve">- </w:t>
            </w:r>
            <w:r>
              <w:rPr>
                <w:rStyle w:val="filtermathjaxloaderequation"/>
              </w:rPr>
              <w:t>legen relevante Punkte (z. B. Scheitelpunkt) fest.</w:t>
            </w:r>
          </w:p>
          <w:p w14:paraId="216B5B0C" w14:textId="77777777" w:rsidR="00CF6B6B" w:rsidRDefault="00CF6B6B" w:rsidP="008A5E5F">
            <w:pPr>
              <w:rPr>
                <w:rStyle w:val="filtermathjaxloaderequation"/>
              </w:rPr>
            </w:pPr>
            <w:r>
              <w:rPr>
                <w:rStyle w:val="filtermathjaxloaderequation"/>
              </w:rPr>
              <w:t>- bestimmen die Funkt</w:t>
            </w:r>
            <w:r>
              <w:rPr>
                <w:rStyle w:val="filtermathjaxloaderequation"/>
              </w:rPr>
              <w:t>i</w:t>
            </w:r>
            <w:r>
              <w:rPr>
                <w:rStyle w:val="filtermathjaxloaderequation"/>
              </w:rPr>
              <w:t>onsgleichung der rel</w:t>
            </w:r>
            <w:r>
              <w:rPr>
                <w:rStyle w:val="filtermathjaxloaderequation"/>
              </w:rPr>
              <w:t>e</w:t>
            </w:r>
            <w:r>
              <w:rPr>
                <w:rStyle w:val="filtermathjaxloaderequation"/>
              </w:rPr>
              <w:t>vanten quadratischen Funktion.</w:t>
            </w:r>
          </w:p>
          <w:p w14:paraId="2E909A00" w14:textId="77777777" w:rsidR="00CF6B6B" w:rsidRPr="008A5E5F" w:rsidRDefault="00CF6B6B" w:rsidP="008A5E5F">
            <w:r>
              <w:rPr>
                <w:rStyle w:val="filtermathjaxloaderequation"/>
              </w:rPr>
              <w:t xml:space="preserve">- </w:t>
            </w:r>
            <w:r w:rsidRPr="00CF6B6B">
              <w:rPr>
                <w:rStyle w:val="filtermathjaxloaderequation"/>
              </w:rPr>
              <w:t>bestimmen Schnit</w:t>
            </w:r>
            <w:r w:rsidRPr="00CF6B6B">
              <w:rPr>
                <w:rStyle w:val="filtermathjaxloaderequation"/>
              </w:rPr>
              <w:t>t</w:t>
            </w:r>
            <w:r w:rsidRPr="00CF6B6B">
              <w:rPr>
                <w:rStyle w:val="filtermathjaxloaderequation"/>
              </w:rPr>
              <w:t>punkt mit M(n).</w:t>
            </w:r>
          </w:p>
        </w:tc>
        <w:tc>
          <w:tcPr>
            <w:tcW w:w="2464" w:type="dxa"/>
          </w:tcPr>
          <w:p w14:paraId="7C70C624" w14:textId="77777777" w:rsidR="00330322" w:rsidRDefault="00677110" w:rsidP="00677110">
            <w:r>
              <w:t>- unterstützen sich gru</w:t>
            </w:r>
            <w:r>
              <w:t>p</w:t>
            </w:r>
            <w:r>
              <w:t>penintern bei der L</w:t>
            </w:r>
            <w:r>
              <w:t>ö</w:t>
            </w:r>
            <w:r>
              <w:t>sung</w:t>
            </w:r>
            <w:r w:rsidR="007A4D66">
              <w:t>.</w:t>
            </w:r>
          </w:p>
          <w:p w14:paraId="0D6E529C" w14:textId="77777777" w:rsidR="00677110" w:rsidRDefault="00677110" w:rsidP="00677110"/>
          <w:p w14:paraId="5C63E424" w14:textId="77777777" w:rsidR="00677110" w:rsidRPr="008A5E5F" w:rsidRDefault="00677110" w:rsidP="00677110">
            <w:r>
              <w:t xml:space="preserve">- geben </w:t>
            </w:r>
            <w:r>
              <w:br/>
              <w:t>konstruktive Kritik hi</w:t>
            </w:r>
            <w:r>
              <w:t>n</w:t>
            </w:r>
            <w:r>
              <w:t>sichtlich der mathemat</w:t>
            </w:r>
            <w:r>
              <w:t>i</w:t>
            </w:r>
            <w:r>
              <w:t xml:space="preserve">schen Lösungs-strategien </w:t>
            </w:r>
          </w:p>
        </w:tc>
        <w:tc>
          <w:tcPr>
            <w:tcW w:w="2687" w:type="dxa"/>
          </w:tcPr>
          <w:p w14:paraId="7F341F20" w14:textId="77777777" w:rsidR="00330322" w:rsidRDefault="00677110" w:rsidP="008A5E5F">
            <w:r>
              <w:t>CAS</w:t>
            </w:r>
          </w:p>
          <w:p w14:paraId="0D9B1DF7" w14:textId="77777777" w:rsidR="00677110" w:rsidRDefault="00677110" w:rsidP="008A5E5F"/>
          <w:p w14:paraId="4E1DD48F" w14:textId="77777777" w:rsidR="00677110" w:rsidRDefault="00677110" w:rsidP="008A5E5F">
            <w:proofErr w:type="spellStart"/>
            <w:r>
              <w:t>GeoGebra</w:t>
            </w:r>
            <w:proofErr w:type="spellEnd"/>
          </w:p>
          <w:p w14:paraId="69705766" w14:textId="77777777" w:rsidR="00462FBB" w:rsidRDefault="00462FBB" w:rsidP="008A5E5F"/>
          <w:p w14:paraId="168DCA95" w14:textId="62B4C1A3" w:rsidR="00462FBB" w:rsidRDefault="00462FBB" w:rsidP="00462FBB">
            <w:r>
              <w:t>Im Distanzunterricht hat sich hier eine Einzelarbeit in Gruppenkonstellation bewährt. So entwickeln alle Lernenden die erforderl</w:t>
            </w:r>
            <w:r>
              <w:t>i</w:t>
            </w:r>
            <w:r>
              <w:t>chen mathematischen Kompetenzen und können sich trotzdem gegenseitig helfen.</w:t>
            </w:r>
          </w:p>
          <w:p w14:paraId="12D952A4" w14:textId="2C716DCB" w:rsidR="00462FBB" w:rsidRPr="008A5E5F" w:rsidRDefault="00462FBB" w:rsidP="00462FBB"/>
        </w:tc>
      </w:tr>
      <w:bookmarkEnd w:id="1"/>
      <w:tr w:rsidR="00330322" w:rsidRPr="008A5E5F" w14:paraId="31736475" w14:textId="77777777" w:rsidTr="007A4D66">
        <w:trPr>
          <w:trHeight w:val="680"/>
        </w:trPr>
        <w:tc>
          <w:tcPr>
            <w:tcW w:w="2319" w:type="dxa"/>
            <w:gridSpan w:val="2"/>
          </w:tcPr>
          <w:p w14:paraId="6F03D896" w14:textId="58A174B1" w:rsidR="00330322" w:rsidRPr="00DF0373" w:rsidRDefault="00330322" w:rsidP="008A5E5F">
            <w:pPr>
              <w:rPr>
                <w:b/>
              </w:rPr>
            </w:pPr>
            <w:r w:rsidRPr="00DF0373">
              <w:rPr>
                <w:b/>
              </w:rPr>
              <w:t>Kontrollieren / Bewe</w:t>
            </w:r>
            <w:r w:rsidRPr="00DF0373">
              <w:rPr>
                <w:b/>
              </w:rPr>
              <w:t>r</w:t>
            </w:r>
            <w:r w:rsidRPr="00DF0373">
              <w:rPr>
                <w:b/>
              </w:rPr>
              <w:t>ten</w:t>
            </w:r>
          </w:p>
          <w:p w14:paraId="0198F685" w14:textId="77777777" w:rsidR="00330322" w:rsidRPr="00DF0373" w:rsidRDefault="00330322" w:rsidP="008A5E5F">
            <w:r w:rsidRPr="00DF0373">
              <w:rPr>
                <w:i/>
                <w:sz w:val="18"/>
                <w:szCs w:val="18"/>
              </w:rPr>
              <w:t>Die Schülerinnen und Sch</w:t>
            </w:r>
            <w:r w:rsidRPr="00DF0373">
              <w:rPr>
                <w:i/>
                <w:sz w:val="18"/>
                <w:szCs w:val="18"/>
              </w:rPr>
              <w:t>ü</w:t>
            </w:r>
            <w:r w:rsidRPr="00DF0373">
              <w:rPr>
                <w:i/>
                <w:sz w:val="18"/>
                <w:szCs w:val="18"/>
              </w:rPr>
              <w:t>ler kontrollieren das Han</w:t>
            </w:r>
            <w:r w:rsidRPr="00DF0373">
              <w:rPr>
                <w:i/>
                <w:sz w:val="18"/>
                <w:szCs w:val="18"/>
              </w:rPr>
              <w:t>d</w:t>
            </w:r>
            <w:r w:rsidRPr="00DF0373">
              <w:rPr>
                <w:i/>
                <w:sz w:val="18"/>
                <w:szCs w:val="18"/>
              </w:rPr>
              <w:t>lungsergebnis auf Vollstä</w:t>
            </w:r>
            <w:r w:rsidRPr="00DF0373">
              <w:rPr>
                <w:i/>
                <w:sz w:val="18"/>
                <w:szCs w:val="18"/>
              </w:rPr>
              <w:t>n</w:t>
            </w:r>
            <w:r w:rsidRPr="00DF0373">
              <w:rPr>
                <w:i/>
                <w:sz w:val="18"/>
                <w:szCs w:val="18"/>
              </w:rPr>
              <w:t>digkeit und Plausibilität gemäß festgelegter Beurte</w:t>
            </w:r>
            <w:r w:rsidRPr="00DF0373">
              <w:rPr>
                <w:i/>
                <w:sz w:val="18"/>
                <w:szCs w:val="18"/>
              </w:rPr>
              <w:t>i</w:t>
            </w:r>
            <w:r w:rsidRPr="00DF0373">
              <w:rPr>
                <w:i/>
                <w:sz w:val="18"/>
                <w:szCs w:val="18"/>
              </w:rPr>
              <w:t>lungskriterien (Soll-Ist-Vergleich). Sie beurteilen die Eignung des Handlungse</w:t>
            </w:r>
            <w:r w:rsidRPr="00DF0373">
              <w:rPr>
                <w:i/>
                <w:sz w:val="18"/>
                <w:szCs w:val="18"/>
              </w:rPr>
              <w:t>r</w:t>
            </w:r>
            <w:r w:rsidRPr="00DF0373">
              <w:rPr>
                <w:i/>
                <w:sz w:val="18"/>
                <w:szCs w:val="18"/>
              </w:rPr>
              <w:t>gebnisses als Lösung für die zentrale</w:t>
            </w:r>
            <w:r w:rsidRPr="00DF0373">
              <w:rPr>
                <w:i/>
              </w:rPr>
              <w:t xml:space="preserve"> </w:t>
            </w:r>
            <w:r w:rsidRPr="00DF0373">
              <w:rPr>
                <w:i/>
                <w:sz w:val="18"/>
                <w:szCs w:val="18"/>
              </w:rPr>
              <w:t>Aufgaben-, Frage- bzw. Problemstellung</w:t>
            </w:r>
            <w:r w:rsidRPr="00DF0373">
              <w:rPr>
                <w:sz w:val="18"/>
                <w:szCs w:val="18"/>
              </w:rPr>
              <w:t>.</w:t>
            </w:r>
          </w:p>
        </w:tc>
        <w:tc>
          <w:tcPr>
            <w:tcW w:w="2454" w:type="dxa"/>
          </w:tcPr>
          <w:p w14:paraId="643601E3" w14:textId="77777777" w:rsidR="00330322" w:rsidRPr="008A5E5F" w:rsidRDefault="00CF6B6B" w:rsidP="00CF6B6B">
            <w:r>
              <w:t xml:space="preserve">- </w:t>
            </w:r>
            <w:r>
              <w:rPr>
                <w:rStyle w:val="filtermathjaxloaderequation"/>
              </w:rPr>
              <w:t>führen eine Plausibil</w:t>
            </w:r>
            <w:r>
              <w:rPr>
                <w:rStyle w:val="filtermathjaxloaderequation"/>
              </w:rPr>
              <w:t>i</w:t>
            </w:r>
            <w:r>
              <w:rPr>
                <w:rStyle w:val="filtermathjaxloaderequation"/>
              </w:rPr>
              <w:t xml:space="preserve">tätskontrolle mithilfe der bereitgestellten </w:t>
            </w:r>
            <w:proofErr w:type="spellStart"/>
            <w:r>
              <w:rPr>
                <w:rStyle w:val="filtermathjaxloaderequation"/>
              </w:rPr>
              <w:t>GeoGebra</w:t>
            </w:r>
            <w:proofErr w:type="spellEnd"/>
            <w:r>
              <w:rPr>
                <w:rStyle w:val="filtermathjaxloaderequation"/>
              </w:rPr>
              <w:t>-Datei durch.</w:t>
            </w:r>
          </w:p>
        </w:tc>
        <w:tc>
          <w:tcPr>
            <w:tcW w:w="2464" w:type="dxa"/>
          </w:tcPr>
          <w:p w14:paraId="06F35CCD" w14:textId="77777777" w:rsidR="00330322" w:rsidRPr="00677110" w:rsidRDefault="00677110" w:rsidP="00677110">
            <w:r w:rsidRPr="00677110">
              <w:t xml:space="preserve">- </w:t>
            </w:r>
            <w:r>
              <w:t>stehe eigenen und fremden Lösungen kr</w:t>
            </w:r>
            <w:r>
              <w:t>i</w:t>
            </w:r>
            <w:r>
              <w:t>tisch gegenüber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6E43B0DB" w14:textId="77777777" w:rsidR="00330322" w:rsidRDefault="00677110" w:rsidP="008A5E5F">
            <w:proofErr w:type="spellStart"/>
            <w:r>
              <w:t>GeoGebra</w:t>
            </w:r>
            <w:proofErr w:type="spellEnd"/>
          </w:p>
          <w:p w14:paraId="35E4A4B1" w14:textId="77777777" w:rsidR="00EA7453" w:rsidRDefault="00EA7453" w:rsidP="008A5E5F"/>
          <w:p w14:paraId="3151E965" w14:textId="1F6982AD" w:rsidR="00EA7453" w:rsidRDefault="00EA7453" w:rsidP="008A5E5F">
            <w:r>
              <w:t>Die Kontroll- und Bewe</w:t>
            </w:r>
            <w:r>
              <w:t>r</w:t>
            </w:r>
            <w:r>
              <w:t xml:space="preserve">tungsphase kann in </w:t>
            </w:r>
            <w:r w:rsidR="00344248">
              <w:br/>
            </w:r>
            <w:r>
              <w:t>gemischten Gruppen (Gruppen</w:t>
            </w:r>
            <w:r w:rsidR="009F79CD">
              <w:t>p</w:t>
            </w:r>
            <w:r>
              <w:t>uzzle) durchg</w:t>
            </w:r>
            <w:r>
              <w:t>e</w:t>
            </w:r>
            <w:r>
              <w:t xml:space="preserve">führt werden. </w:t>
            </w:r>
            <w:r w:rsidR="00344248">
              <w:br/>
            </w:r>
            <w:r>
              <w:t>Die Lehrkraft fu</w:t>
            </w:r>
            <w:r>
              <w:t>n</w:t>
            </w:r>
            <w:r>
              <w:t>giert hier nur als letzte Kontro</w:t>
            </w:r>
            <w:r>
              <w:t>l</w:t>
            </w:r>
            <w:r>
              <w:t>linstanz bei nicht aufzul</w:t>
            </w:r>
            <w:r>
              <w:t>ö</w:t>
            </w:r>
            <w:r>
              <w:t>senden Differen</w:t>
            </w:r>
            <w:r>
              <w:t>z</w:t>
            </w:r>
            <w:r>
              <w:t>en in den Schülerlösu</w:t>
            </w:r>
            <w:r>
              <w:t>n</w:t>
            </w:r>
            <w:r>
              <w:t xml:space="preserve">gen. </w:t>
            </w:r>
          </w:p>
          <w:p w14:paraId="413BE2AA" w14:textId="17DA6B45" w:rsidR="00EA7453" w:rsidRPr="008A5E5F" w:rsidRDefault="00EA7453" w:rsidP="008A5E5F"/>
        </w:tc>
      </w:tr>
      <w:tr w:rsidR="00330322" w:rsidRPr="008A5E5F" w14:paraId="71074676" w14:textId="77777777" w:rsidTr="007A4D66">
        <w:trPr>
          <w:trHeight w:val="680"/>
        </w:trPr>
        <w:tc>
          <w:tcPr>
            <w:tcW w:w="2319" w:type="dxa"/>
            <w:gridSpan w:val="2"/>
          </w:tcPr>
          <w:p w14:paraId="32E1A808" w14:textId="2E738B6E" w:rsidR="00330322" w:rsidRPr="00330322" w:rsidRDefault="00330322" w:rsidP="008A5E5F">
            <w:pPr>
              <w:rPr>
                <w:b/>
                <w:sz w:val="18"/>
                <w:szCs w:val="18"/>
                <w:u w:val="single"/>
              </w:rPr>
            </w:pPr>
            <w:r w:rsidRPr="00330322">
              <w:rPr>
                <w:b/>
                <w:sz w:val="18"/>
                <w:szCs w:val="18"/>
              </w:rPr>
              <w:t>Reflektieren</w:t>
            </w:r>
          </w:p>
          <w:p w14:paraId="15F81858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</w:t>
            </w:r>
            <w:r w:rsidRPr="00330322">
              <w:rPr>
                <w:i/>
                <w:sz w:val="18"/>
                <w:szCs w:val="18"/>
              </w:rPr>
              <w:t>ü</w:t>
            </w:r>
            <w:r w:rsidRPr="00330322">
              <w:rPr>
                <w:i/>
                <w:sz w:val="18"/>
                <w:szCs w:val="18"/>
              </w:rPr>
              <w:t>ler reflektieren die Bearbe</w:t>
            </w:r>
            <w:r w:rsidRPr="00330322">
              <w:rPr>
                <w:i/>
                <w:sz w:val="18"/>
                <w:szCs w:val="18"/>
              </w:rPr>
              <w:t>i</w:t>
            </w:r>
            <w:r w:rsidRPr="00330322">
              <w:rPr>
                <w:i/>
                <w:sz w:val="18"/>
                <w:szCs w:val="18"/>
              </w:rPr>
              <w:t>tung der komplexen Aufg</w:t>
            </w:r>
            <w:r w:rsidRPr="00330322">
              <w:rPr>
                <w:i/>
                <w:sz w:val="18"/>
                <w:szCs w:val="18"/>
              </w:rPr>
              <w:t>a</w:t>
            </w:r>
            <w:r w:rsidRPr="00330322">
              <w:rPr>
                <w:i/>
                <w:sz w:val="18"/>
                <w:szCs w:val="18"/>
              </w:rPr>
              <w:t>ben-, Frage- bzw. Proble</w:t>
            </w:r>
            <w:r w:rsidRPr="00330322">
              <w:rPr>
                <w:i/>
                <w:sz w:val="18"/>
                <w:szCs w:val="18"/>
              </w:rPr>
              <w:t>m</w:t>
            </w:r>
            <w:r w:rsidRPr="00330322">
              <w:rPr>
                <w:i/>
                <w:sz w:val="18"/>
                <w:szCs w:val="18"/>
              </w:rPr>
              <w:t>stellung. Sie identifizieren Stärken und Verbesserung</w:t>
            </w:r>
            <w:r w:rsidRPr="00330322">
              <w:rPr>
                <w:i/>
                <w:sz w:val="18"/>
                <w:szCs w:val="18"/>
              </w:rPr>
              <w:t>s</w:t>
            </w:r>
            <w:r w:rsidRPr="00330322">
              <w:rPr>
                <w:i/>
                <w:sz w:val="18"/>
                <w:szCs w:val="18"/>
              </w:rPr>
              <w:t>potentiale des eigenen Lernprozesses sowie des Arbeitsprozesses in den Phasen der vollständigen Handlung und erweitern damit ihre Handlungs-kompetenz.</w:t>
            </w:r>
          </w:p>
        </w:tc>
        <w:tc>
          <w:tcPr>
            <w:tcW w:w="2454" w:type="dxa"/>
          </w:tcPr>
          <w:p w14:paraId="69CAAED9" w14:textId="77777777" w:rsidR="00330322" w:rsidRDefault="00CF6B6B" w:rsidP="008A5E5F">
            <w:pPr>
              <w:rPr>
                <w:rStyle w:val="filtermathjaxloaderequation"/>
              </w:rPr>
            </w:pPr>
            <w:r>
              <w:t xml:space="preserve">- </w:t>
            </w:r>
            <w:r>
              <w:rPr>
                <w:rStyle w:val="filtermathjaxloaderequation"/>
              </w:rPr>
              <w:t>reflektieren ihre L</w:t>
            </w:r>
            <w:r>
              <w:rPr>
                <w:rStyle w:val="filtermathjaxloaderequation"/>
              </w:rPr>
              <w:t>ö</w:t>
            </w:r>
            <w:r>
              <w:rPr>
                <w:rStyle w:val="filtermathjaxloaderequation"/>
              </w:rPr>
              <w:t>sungsstrategie.</w:t>
            </w:r>
          </w:p>
          <w:p w14:paraId="1FA2B498" w14:textId="77777777" w:rsidR="00CF6B6B" w:rsidRDefault="00CF6B6B" w:rsidP="008A5E5F">
            <w:pPr>
              <w:rPr>
                <w:rStyle w:val="filtermathjaxloaderequation"/>
              </w:rPr>
            </w:pPr>
            <w:r>
              <w:rPr>
                <w:rStyle w:val="filtermathjaxloaderequation"/>
              </w:rPr>
              <w:t>- systematisieren und verallgemeinern die verwendeten fachsy</w:t>
            </w:r>
            <w:r>
              <w:rPr>
                <w:rStyle w:val="filtermathjaxloaderequation"/>
              </w:rPr>
              <w:t>s</w:t>
            </w:r>
            <w:r>
              <w:rPr>
                <w:rStyle w:val="filtermathjaxloaderequation"/>
              </w:rPr>
              <w:t>tematischen Inhalte.</w:t>
            </w:r>
          </w:p>
          <w:p w14:paraId="3FF6E510" w14:textId="77777777" w:rsidR="00330322" w:rsidRPr="008A5E5F" w:rsidRDefault="00CF6B6B" w:rsidP="00CF6B6B">
            <w:r>
              <w:rPr>
                <w:rStyle w:val="filtermathjaxloaderequation"/>
              </w:rPr>
              <w:t>- identifizieren weitere Anwendungen, form</w:t>
            </w:r>
            <w:r>
              <w:rPr>
                <w:rStyle w:val="filtermathjaxloaderequation"/>
              </w:rPr>
              <w:t>u</w:t>
            </w:r>
            <w:r>
              <w:rPr>
                <w:rStyle w:val="filtermathjaxloaderequation"/>
              </w:rPr>
              <w:t>lieren einen Ausblick und formulieren Verti</w:t>
            </w:r>
            <w:r>
              <w:rPr>
                <w:rStyle w:val="filtermathjaxloaderequation"/>
              </w:rPr>
              <w:t>e</w:t>
            </w:r>
            <w:r>
              <w:rPr>
                <w:rStyle w:val="filtermathjaxloaderequation"/>
              </w:rPr>
              <w:t>fungsfragen.</w:t>
            </w:r>
          </w:p>
        </w:tc>
        <w:tc>
          <w:tcPr>
            <w:tcW w:w="2464" w:type="dxa"/>
          </w:tcPr>
          <w:p w14:paraId="7DBE7957" w14:textId="77777777" w:rsidR="00330322" w:rsidRPr="008A5E5F" w:rsidRDefault="007A4D66" w:rsidP="008A5E5F">
            <w:r>
              <w:t>- benennen konstruktiv</w:t>
            </w:r>
            <w:r w:rsidR="003C636B">
              <w:br/>
            </w:r>
            <w:r w:rsidR="00677110">
              <w:t>eigene und fremde Stä</w:t>
            </w:r>
            <w:r w:rsidR="00677110">
              <w:t>r</w:t>
            </w:r>
            <w:r w:rsidR="00677110">
              <w:t>ken und Schwächen</w:t>
            </w:r>
            <w:r>
              <w:t>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110C53D7" w14:textId="77777777" w:rsidR="00330322" w:rsidRDefault="00344248" w:rsidP="008A5E5F">
            <w:r>
              <w:t>Abstimmungswerkzeuge</w:t>
            </w:r>
          </w:p>
          <w:p w14:paraId="0E534F6B" w14:textId="77777777" w:rsidR="00344248" w:rsidRDefault="00344248" w:rsidP="008A5E5F"/>
          <w:p w14:paraId="6132E5CE" w14:textId="77777777" w:rsidR="00344248" w:rsidRDefault="00344248" w:rsidP="009A1EA1">
            <w:bookmarkStart w:id="2" w:name="_GoBack"/>
            <w:r>
              <w:t xml:space="preserve">Die Reflexionsphase sollte in drei Schritten erfolgen: Zunächst sollten die </w:t>
            </w:r>
            <w:r w:rsidR="009A1EA1">
              <w:br/>
            </w:r>
            <w:r>
              <w:t xml:space="preserve">Lernenden individuell </w:t>
            </w:r>
            <w:r w:rsidR="009A1EA1">
              <w:br/>
            </w:r>
            <w:r>
              <w:t>Stä</w:t>
            </w:r>
            <w:r>
              <w:t>r</w:t>
            </w:r>
            <w:r>
              <w:t>ken und Schwächen</w:t>
            </w:r>
            <w:r w:rsidR="009A1EA1">
              <w:t xml:space="preserve"> herausarbeiten, diesen dann in ihren Arbeitsgru</w:t>
            </w:r>
            <w:r w:rsidR="009A1EA1">
              <w:t>p</w:t>
            </w:r>
            <w:r w:rsidR="009A1EA1">
              <w:t xml:space="preserve">pen diskutieren. Zuletzt erfolgt eine anonyme </w:t>
            </w:r>
            <w:r w:rsidR="009A1EA1">
              <w:br/>
              <w:t>A</w:t>
            </w:r>
            <w:r w:rsidR="009A1EA1">
              <w:t>b</w:t>
            </w:r>
            <w:r w:rsidR="009A1EA1">
              <w:t>frage und Diskussion im Plenum.</w:t>
            </w:r>
          </w:p>
          <w:bookmarkEnd w:id="2"/>
          <w:p w14:paraId="0F41F957" w14:textId="014C24F8" w:rsidR="009A1EA1" w:rsidRPr="008A5E5F" w:rsidRDefault="009A1EA1" w:rsidP="009A1EA1"/>
        </w:tc>
      </w:tr>
    </w:tbl>
    <w:p w14:paraId="3F26FE20" w14:textId="78A6F403" w:rsidR="008A5E5F" w:rsidRPr="008A5E5F" w:rsidRDefault="008A5E5F" w:rsidP="008A5E5F"/>
    <w:p w14:paraId="55EFE2C5" w14:textId="77777777" w:rsidR="008A5E5F" w:rsidRPr="008A5E5F" w:rsidRDefault="008A5E5F" w:rsidP="008A5E5F"/>
    <w:p w14:paraId="6EDB94E7" w14:textId="77777777" w:rsidR="00DD4C5D" w:rsidRDefault="00DD4C5D"/>
    <w:sectPr w:rsidR="00DD4C5D" w:rsidSect="00462FBB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394EC9" w15:done="0"/>
  <w15:commentEx w15:paraId="54905F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849E5" w14:textId="77777777" w:rsidR="002A6235" w:rsidRDefault="002A6235" w:rsidP="002A6235">
      <w:pPr>
        <w:spacing w:after="0" w:line="240" w:lineRule="auto"/>
      </w:pPr>
      <w:r>
        <w:separator/>
      </w:r>
    </w:p>
  </w:endnote>
  <w:endnote w:type="continuationSeparator" w:id="0">
    <w:p w14:paraId="4DE46568" w14:textId="77777777" w:rsidR="002A6235" w:rsidRDefault="002A6235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537529"/>
      <w:docPartObj>
        <w:docPartGallery w:val="Page Numbers (Bottom of Page)"/>
        <w:docPartUnique/>
      </w:docPartObj>
    </w:sdtPr>
    <w:sdtEndPr>
      <w:rPr>
        <w:color w:val="1F3864" w:themeColor="accent5" w:themeShade="80"/>
      </w:rPr>
    </w:sdtEndPr>
    <w:sdtContent>
      <w:p w14:paraId="4F921D07" w14:textId="1E732CD4" w:rsidR="00497EDE" w:rsidRPr="000467C6" w:rsidRDefault="002A56B9" w:rsidP="005321AB">
        <w:pPr>
          <w:pStyle w:val="Kopfzeile"/>
          <w:rPr>
            <w:color w:val="1F3864" w:themeColor="accent5" w:themeShade="80"/>
          </w:rPr>
        </w:pP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fldChar w:fldCharType="begin"/>
        </w:r>
        <w:r w:rsidRPr="000467C6">
          <w:rPr>
            <w:color w:val="1F3864" w:themeColor="accent5" w:themeShade="80"/>
          </w:rPr>
          <w:instrText>PAGE   \* MERGEFORMAT</w:instrText>
        </w:r>
        <w:r w:rsidRPr="000467C6">
          <w:rPr>
            <w:color w:val="1F3864" w:themeColor="accent5" w:themeShade="80"/>
          </w:rPr>
          <w:fldChar w:fldCharType="separate"/>
        </w:r>
        <w:r w:rsidR="009F79CD">
          <w:rPr>
            <w:noProof/>
            <w:color w:val="1F3864" w:themeColor="accent5" w:themeShade="80"/>
          </w:rPr>
          <w:t>3</w:t>
        </w:r>
        <w:r w:rsidRPr="000467C6">
          <w:rPr>
            <w:color w:val="1F3864" w:themeColor="accent5" w:themeShade="80"/>
          </w:rPr>
          <w:fldChar w:fldCharType="end"/>
        </w:r>
      </w:p>
    </w:sdtContent>
  </w:sdt>
  <w:p w14:paraId="33706F9C" w14:textId="77777777" w:rsidR="00497EDE" w:rsidRPr="000467C6" w:rsidRDefault="009F79CD">
    <w:pPr>
      <w:pStyle w:val="Fuzeile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B1BDC" w14:textId="77777777" w:rsidR="002A6235" w:rsidRDefault="002A6235" w:rsidP="002A6235">
      <w:pPr>
        <w:spacing w:after="0" w:line="240" w:lineRule="auto"/>
      </w:pPr>
      <w:r>
        <w:separator/>
      </w:r>
    </w:p>
  </w:footnote>
  <w:footnote w:type="continuationSeparator" w:id="0">
    <w:p w14:paraId="3E613C4A" w14:textId="77777777" w:rsidR="002A6235" w:rsidRDefault="002A6235" w:rsidP="002A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E4B"/>
    <w:multiLevelType w:val="hybridMultilevel"/>
    <w:tmpl w:val="AB86A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830FC"/>
    <w:multiLevelType w:val="hybridMultilevel"/>
    <w:tmpl w:val="FE746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7E58B0"/>
    <w:multiLevelType w:val="hybridMultilevel"/>
    <w:tmpl w:val="718EEA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l, Jörg (MK)">
    <w15:presenceInfo w15:providerId="AD" w15:userId="S-1-5-21-811470207-2989397319-4166845622-24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5F"/>
    <w:rsid w:val="000547B6"/>
    <w:rsid w:val="00077693"/>
    <w:rsid w:val="00124ACB"/>
    <w:rsid w:val="002A56B9"/>
    <w:rsid w:val="002A6235"/>
    <w:rsid w:val="00330322"/>
    <w:rsid w:val="00344248"/>
    <w:rsid w:val="00384ECA"/>
    <w:rsid w:val="003B1829"/>
    <w:rsid w:val="003C636B"/>
    <w:rsid w:val="003F7AA4"/>
    <w:rsid w:val="00440B87"/>
    <w:rsid w:val="00462FBB"/>
    <w:rsid w:val="004B64AE"/>
    <w:rsid w:val="00523D17"/>
    <w:rsid w:val="0061791D"/>
    <w:rsid w:val="00677110"/>
    <w:rsid w:val="007025A0"/>
    <w:rsid w:val="007748FF"/>
    <w:rsid w:val="007A4D66"/>
    <w:rsid w:val="007C4CB0"/>
    <w:rsid w:val="008A5E5F"/>
    <w:rsid w:val="009A1EA1"/>
    <w:rsid w:val="009A5DBE"/>
    <w:rsid w:val="009E1F91"/>
    <w:rsid w:val="009F79CD"/>
    <w:rsid w:val="00B23A4F"/>
    <w:rsid w:val="00B715CF"/>
    <w:rsid w:val="00B8537F"/>
    <w:rsid w:val="00BC3FD1"/>
    <w:rsid w:val="00CB0E2E"/>
    <w:rsid w:val="00CF6B6B"/>
    <w:rsid w:val="00D00654"/>
    <w:rsid w:val="00DD4C5D"/>
    <w:rsid w:val="00DD7DAF"/>
    <w:rsid w:val="00DE58BE"/>
    <w:rsid w:val="00DF0373"/>
    <w:rsid w:val="00E50A1C"/>
    <w:rsid w:val="00E6216D"/>
    <w:rsid w:val="00E641FA"/>
    <w:rsid w:val="00EA7453"/>
    <w:rsid w:val="00F12120"/>
    <w:rsid w:val="00F371BF"/>
    <w:rsid w:val="00FA2961"/>
    <w:rsid w:val="00FA396A"/>
    <w:rsid w:val="00FD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3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Listenabsatz">
    <w:name w:val="List Paragraph"/>
    <w:basedOn w:val="Standard"/>
    <w:uiPriority w:val="34"/>
    <w:qFormat/>
    <w:rsid w:val="00B8537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537F"/>
    <w:rPr>
      <w:rFonts w:ascii="Tahoma" w:hAnsi="Tahoma" w:cs="Tahoma"/>
      <w:sz w:val="16"/>
      <w:szCs w:val="16"/>
    </w:rPr>
  </w:style>
  <w:style w:type="character" w:customStyle="1" w:styleId="filtermathjaxloaderequation">
    <w:name w:val="filter_mathjaxloader_equation"/>
    <w:basedOn w:val="Absatz-Standardschriftart"/>
    <w:rsid w:val="00CF6B6B"/>
  </w:style>
  <w:style w:type="character" w:styleId="Kommentarzeichen">
    <w:name w:val="annotation reference"/>
    <w:basedOn w:val="Absatz-Standardschriftart"/>
    <w:uiPriority w:val="99"/>
    <w:semiHidden/>
    <w:unhideWhenUsed/>
    <w:rsid w:val="00CB0E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E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E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E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E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Listenabsatz">
    <w:name w:val="List Paragraph"/>
    <w:basedOn w:val="Standard"/>
    <w:uiPriority w:val="34"/>
    <w:qFormat/>
    <w:rsid w:val="00B8537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537F"/>
    <w:rPr>
      <w:rFonts w:ascii="Tahoma" w:hAnsi="Tahoma" w:cs="Tahoma"/>
      <w:sz w:val="16"/>
      <w:szCs w:val="16"/>
    </w:rPr>
  </w:style>
  <w:style w:type="character" w:customStyle="1" w:styleId="filtermathjaxloaderequation">
    <w:name w:val="filter_mathjaxloader_equation"/>
    <w:basedOn w:val="Absatz-Standardschriftart"/>
    <w:rsid w:val="00CF6B6B"/>
  </w:style>
  <w:style w:type="character" w:styleId="Kommentarzeichen">
    <w:name w:val="annotation reference"/>
    <w:basedOn w:val="Absatz-Standardschriftart"/>
    <w:uiPriority w:val="99"/>
    <w:semiHidden/>
    <w:unhideWhenUsed/>
    <w:rsid w:val="00CB0E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E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E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E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E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IT.Niedersachsen</Company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Referat 43</dc:creator>
  <cp:lastModifiedBy>Kallies</cp:lastModifiedBy>
  <cp:revision>10</cp:revision>
  <dcterms:created xsi:type="dcterms:W3CDTF">2021-02-03T17:11:00Z</dcterms:created>
  <dcterms:modified xsi:type="dcterms:W3CDTF">2021-02-04T08:12:00Z</dcterms:modified>
</cp:coreProperties>
</file>