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tblpY="-480"/>
        <w:tblW w:w="9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4094"/>
        <w:gridCol w:w="2725"/>
      </w:tblGrid>
      <w:tr w:rsidR="008F6545" w:rsidRPr="00104E0D">
        <w:trPr>
          <w:trHeight w:val="424"/>
        </w:trPr>
        <w:tc>
          <w:tcPr>
            <w:tcW w:w="6432" w:type="dxa"/>
            <w:gridSpan w:val="2"/>
            <w:shd w:val="clear" w:color="auto" w:fill="F2F2F2"/>
          </w:tcPr>
          <w:p w:rsidR="008F6545" w:rsidRPr="009872BB" w:rsidRDefault="009357EF" w:rsidP="00483B83">
            <w:pPr>
              <w:spacing w:before="20" w:after="20"/>
              <w:rPr>
                <w:rFonts w:ascii="Calibri" w:hAnsi="Calibri" w:cs="Calibri"/>
                <w:b/>
                <w:sz w:val="24"/>
                <w:szCs w:val="24"/>
              </w:rPr>
            </w:pPr>
            <w:bookmarkStart w:id="0" w:name="_GoBack"/>
            <w:bookmarkEnd w:id="0"/>
            <w:r>
              <w:rPr>
                <w:rFonts w:ascii="Calibri" w:hAnsi="Calibri" w:cs="Calibri"/>
                <w:b/>
                <w:sz w:val="24"/>
                <w:szCs w:val="24"/>
              </w:rPr>
              <w:t>Beruf/Bildungsgang</w:t>
            </w:r>
            <w:r w:rsidR="008F6545" w:rsidRPr="009872BB">
              <w:rPr>
                <w:rFonts w:ascii="Calibri" w:hAnsi="Calibri" w:cs="Calibri"/>
                <w:b/>
                <w:sz w:val="24"/>
                <w:szCs w:val="24"/>
              </w:rPr>
              <w:t>:</w:t>
            </w:r>
          </w:p>
          <w:p w:rsidR="008F6545" w:rsidRPr="009872BB" w:rsidRDefault="007F0787" w:rsidP="00483B83">
            <w:pPr>
              <w:tabs>
                <w:tab w:val="left" w:pos="360"/>
                <w:tab w:val="center" w:pos="2900"/>
              </w:tabs>
              <w:spacing w:before="20" w:after="20"/>
              <w:rPr>
                <w:rFonts w:ascii="Calibri" w:hAnsi="Calibri" w:cs="Calibri"/>
                <w:sz w:val="24"/>
                <w:szCs w:val="24"/>
              </w:rPr>
            </w:pPr>
            <w:r>
              <w:rPr>
                <w:rFonts w:ascii="Calibri" w:hAnsi="Calibri" w:cs="Calibri"/>
                <w:sz w:val="24"/>
                <w:szCs w:val="24"/>
              </w:rPr>
              <w:t>Berufliches Gymnasium – Einführungsphase (Klasse 11)</w:t>
            </w:r>
          </w:p>
        </w:tc>
        <w:tc>
          <w:tcPr>
            <w:tcW w:w="2725" w:type="dxa"/>
            <w:shd w:val="clear" w:color="auto" w:fill="F2F2F2"/>
          </w:tcPr>
          <w:p w:rsidR="008F6545" w:rsidRPr="00820CB6" w:rsidRDefault="008F6545" w:rsidP="00820CB6">
            <w:pPr>
              <w:spacing w:before="20" w:after="20"/>
              <w:jc w:val="center"/>
              <w:rPr>
                <w:rFonts w:ascii="Calibri" w:hAnsi="Calibri" w:cs="Calibri"/>
                <w:b/>
                <w:sz w:val="36"/>
                <w:szCs w:val="36"/>
              </w:rPr>
            </w:pPr>
            <w:r w:rsidRPr="00820CB6">
              <w:rPr>
                <w:rFonts w:ascii="Calibri" w:hAnsi="Calibri" w:cs="Calibri"/>
                <w:b/>
                <w:sz w:val="36"/>
                <w:szCs w:val="36"/>
              </w:rPr>
              <w:t>Sport</w:t>
            </w:r>
          </w:p>
        </w:tc>
      </w:tr>
      <w:tr w:rsidR="000652B0" w:rsidRPr="00104E0D">
        <w:tblPrEx>
          <w:tblCellMar>
            <w:left w:w="108" w:type="dxa"/>
            <w:right w:w="108" w:type="dxa"/>
          </w:tblCellMar>
          <w:tblLook w:val="01E0" w:firstRow="1" w:lastRow="1" w:firstColumn="1" w:lastColumn="1" w:noHBand="0" w:noVBand="0"/>
        </w:tblPrEx>
        <w:trPr>
          <w:trHeight w:val="564"/>
        </w:trPr>
        <w:tc>
          <w:tcPr>
            <w:tcW w:w="6432" w:type="dxa"/>
            <w:gridSpan w:val="2"/>
            <w:shd w:val="clear" w:color="auto" w:fill="F2F2F2"/>
          </w:tcPr>
          <w:p w:rsidR="000652B0" w:rsidRPr="009872BB" w:rsidRDefault="000652B0" w:rsidP="000652B0">
            <w:pPr>
              <w:pStyle w:val="berschrift1"/>
              <w:spacing w:before="20" w:after="20"/>
              <w:rPr>
                <w:rFonts w:ascii="Calibri" w:hAnsi="Calibri" w:cs="Calibri"/>
                <w:szCs w:val="24"/>
                <w:vertAlign w:val="baseline"/>
              </w:rPr>
            </w:pPr>
            <w:r w:rsidRPr="009872BB">
              <w:rPr>
                <w:rFonts w:ascii="Calibri" w:hAnsi="Calibri" w:cs="Calibri"/>
                <w:szCs w:val="24"/>
                <w:vertAlign w:val="baseline"/>
              </w:rPr>
              <w:t>Curricularer Bezug:</w:t>
            </w:r>
          </w:p>
          <w:p w:rsidR="000652B0" w:rsidRPr="009872BB" w:rsidRDefault="000652B0" w:rsidP="000652B0">
            <w:pPr>
              <w:pStyle w:val="berschrift1"/>
              <w:spacing w:before="20" w:after="20"/>
              <w:rPr>
                <w:rFonts w:ascii="Calibri" w:hAnsi="Calibri" w:cs="Calibri"/>
                <w:b w:val="0"/>
                <w:szCs w:val="24"/>
                <w:vertAlign w:val="baseline"/>
              </w:rPr>
            </w:pPr>
            <w:r w:rsidRPr="009872BB">
              <w:rPr>
                <w:rFonts w:ascii="Calibri" w:hAnsi="Calibri" w:cs="Calibri"/>
                <w:b w:val="0"/>
                <w:szCs w:val="24"/>
                <w:vertAlign w:val="baseline"/>
              </w:rPr>
              <w:t>Bestimmungen für den Schulsport (2018)</w:t>
            </w:r>
          </w:p>
          <w:p w:rsidR="000652B0" w:rsidRPr="009872BB" w:rsidRDefault="000652B0" w:rsidP="000652B0">
            <w:pPr>
              <w:rPr>
                <w:rFonts w:ascii="Calibri" w:hAnsi="Calibri"/>
                <w:sz w:val="24"/>
              </w:rPr>
            </w:pPr>
            <w:r w:rsidRPr="009872BB">
              <w:rPr>
                <w:rFonts w:ascii="Calibri" w:hAnsi="Calibri"/>
                <w:sz w:val="24"/>
              </w:rPr>
              <w:t>Kerncurriculum für … das berufliche Gymnasium (2018)</w:t>
            </w:r>
          </w:p>
          <w:p w:rsidR="000652B0" w:rsidRPr="009872BB" w:rsidRDefault="000652B0" w:rsidP="000652B0">
            <w:pPr>
              <w:pStyle w:val="berschrift1"/>
              <w:spacing w:before="20" w:after="20"/>
              <w:rPr>
                <w:rFonts w:ascii="Calibri" w:hAnsi="Calibri" w:cs="Calibri"/>
                <w:szCs w:val="24"/>
                <w:vertAlign w:val="baseline"/>
              </w:rPr>
            </w:pPr>
          </w:p>
          <w:p w:rsidR="00735868" w:rsidRDefault="000652B0" w:rsidP="000652B0">
            <w:pPr>
              <w:pStyle w:val="berschrift1"/>
              <w:spacing w:before="20" w:after="20"/>
              <w:rPr>
                <w:rFonts w:ascii="Calibri" w:hAnsi="Calibri" w:cs="Calibri"/>
                <w:szCs w:val="24"/>
                <w:vertAlign w:val="baseline"/>
              </w:rPr>
            </w:pPr>
            <w:r w:rsidRPr="009872BB">
              <w:rPr>
                <w:rFonts w:ascii="Calibri" w:hAnsi="Calibri" w:cs="Calibri"/>
                <w:szCs w:val="24"/>
                <w:vertAlign w:val="baseline"/>
              </w:rPr>
              <w:t xml:space="preserve">Einführungsphase/Kursthema: </w:t>
            </w:r>
          </w:p>
          <w:p w:rsidR="000652B0" w:rsidRPr="00433C56" w:rsidRDefault="000E3C10" w:rsidP="000652B0">
            <w:pPr>
              <w:pStyle w:val="berschrift1"/>
              <w:spacing w:before="20" w:after="20"/>
              <w:rPr>
                <w:rFonts w:ascii="Calibri" w:hAnsi="Calibri" w:cs="Calibri"/>
                <w:b w:val="0"/>
                <w:szCs w:val="24"/>
                <w:vertAlign w:val="baseline"/>
              </w:rPr>
            </w:pPr>
            <w:r>
              <w:rPr>
                <w:rFonts w:ascii="Calibri" w:hAnsi="Calibri" w:cs="Calibri"/>
                <w:b w:val="0"/>
                <w:szCs w:val="24"/>
                <w:vertAlign w:val="baseline"/>
              </w:rPr>
              <w:t xml:space="preserve">Vorbereitung Parkour-Run: </w:t>
            </w:r>
            <w:r w:rsidR="00830525" w:rsidRPr="00433C56">
              <w:rPr>
                <w:rFonts w:ascii="Calibri" w:hAnsi="Calibri" w:cs="Calibri"/>
                <w:b w:val="0"/>
                <w:szCs w:val="24"/>
                <w:vertAlign w:val="baseline"/>
              </w:rPr>
              <w:t xml:space="preserve">Koordination bewusst fördern und </w:t>
            </w:r>
            <w:r w:rsidR="00AB5E8F" w:rsidRPr="00433C56">
              <w:rPr>
                <w:rFonts w:ascii="Calibri" w:hAnsi="Calibri" w:cs="Calibri"/>
                <w:b w:val="0"/>
                <w:szCs w:val="24"/>
                <w:vertAlign w:val="baseline"/>
              </w:rPr>
              <w:t>in einer Alltagssituation präventiv</w:t>
            </w:r>
            <w:r w:rsidR="00830525" w:rsidRPr="00433C56">
              <w:rPr>
                <w:rFonts w:ascii="Calibri" w:hAnsi="Calibri" w:cs="Calibri"/>
                <w:b w:val="0"/>
                <w:szCs w:val="24"/>
                <w:vertAlign w:val="baseline"/>
              </w:rPr>
              <w:t xml:space="preserve"> anwenden</w:t>
            </w:r>
          </w:p>
          <w:p w:rsidR="000652B0" w:rsidRPr="009872BB" w:rsidRDefault="000652B0" w:rsidP="000652B0">
            <w:pPr>
              <w:rPr>
                <w:rFonts w:ascii="Calibri" w:hAnsi="Calibri"/>
              </w:rPr>
            </w:pPr>
          </w:p>
        </w:tc>
        <w:tc>
          <w:tcPr>
            <w:tcW w:w="2725" w:type="dxa"/>
            <w:shd w:val="clear" w:color="auto" w:fill="F2F2F2"/>
          </w:tcPr>
          <w:p w:rsidR="000652B0" w:rsidRDefault="000652B0" w:rsidP="000652B0">
            <w:pPr>
              <w:spacing w:before="20" w:after="20"/>
              <w:rPr>
                <w:rFonts w:ascii="Calibri" w:hAnsi="Calibri" w:cs="Calibri"/>
                <w:i/>
                <w:sz w:val="24"/>
                <w:szCs w:val="24"/>
              </w:rPr>
            </w:pPr>
            <w:r>
              <w:rPr>
                <w:rFonts w:ascii="Calibri" w:hAnsi="Calibri" w:cs="Calibri"/>
                <w:b/>
                <w:sz w:val="24"/>
                <w:szCs w:val="24"/>
              </w:rPr>
              <w:t>Bewegungsfeld</w:t>
            </w:r>
            <w:r w:rsidRPr="00104E0D">
              <w:rPr>
                <w:rFonts w:ascii="Calibri" w:hAnsi="Calibri" w:cs="Calibri"/>
                <w:b/>
                <w:sz w:val="24"/>
                <w:szCs w:val="24"/>
              </w:rPr>
              <w:t xml:space="preserve">: </w:t>
            </w:r>
            <w:r>
              <w:rPr>
                <w:rFonts w:ascii="Calibri" w:hAnsi="Calibri" w:cs="Calibri"/>
                <w:b/>
                <w:sz w:val="24"/>
                <w:szCs w:val="24"/>
              </w:rPr>
              <w:br/>
            </w:r>
            <w:r w:rsidR="0017509F">
              <w:rPr>
                <w:rFonts w:ascii="Calibri" w:hAnsi="Calibri" w:cs="Calibri"/>
                <w:i/>
                <w:sz w:val="24"/>
                <w:szCs w:val="24"/>
              </w:rPr>
              <w:t>Turnen an und mit Geräten</w:t>
            </w:r>
            <w:r w:rsidR="007F0787">
              <w:rPr>
                <w:rFonts w:ascii="Calibri" w:hAnsi="Calibri" w:cs="Calibri"/>
                <w:i/>
                <w:sz w:val="24"/>
                <w:szCs w:val="24"/>
              </w:rPr>
              <w:t xml:space="preserve"> </w:t>
            </w:r>
          </w:p>
          <w:p w:rsidR="007F0787" w:rsidRDefault="000652B0" w:rsidP="000652B0">
            <w:pPr>
              <w:spacing w:before="20" w:after="20"/>
              <w:rPr>
                <w:rFonts w:ascii="Calibri" w:hAnsi="Calibri" w:cs="Calibri"/>
                <w:i/>
                <w:sz w:val="24"/>
                <w:szCs w:val="24"/>
              </w:rPr>
            </w:pPr>
            <w:r w:rsidRPr="00EE4BDC">
              <w:rPr>
                <w:rFonts w:ascii="Calibri" w:hAnsi="Calibri" w:cs="Calibri"/>
                <w:b/>
                <w:sz w:val="24"/>
                <w:szCs w:val="24"/>
              </w:rPr>
              <w:t>Bewegungsfeldgruppe</w:t>
            </w:r>
            <w:r>
              <w:rPr>
                <w:rFonts w:ascii="Calibri" w:hAnsi="Calibri" w:cs="Calibri"/>
                <w:i/>
                <w:sz w:val="24"/>
                <w:szCs w:val="24"/>
              </w:rPr>
              <w:t>:</w:t>
            </w:r>
          </w:p>
          <w:p w:rsidR="000652B0" w:rsidRPr="00894E57" w:rsidRDefault="0017509F" w:rsidP="000652B0">
            <w:pPr>
              <w:spacing w:before="20" w:after="20"/>
              <w:rPr>
                <w:rFonts w:ascii="Calibri" w:hAnsi="Calibri" w:cs="Calibri"/>
                <w:i/>
                <w:sz w:val="24"/>
                <w:szCs w:val="24"/>
              </w:rPr>
            </w:pPr>
            <w:r>
              <w:rPr>
                <w:rFonts w:ascii="Calibri" w:hAnsi="Calibri" w:cs="Calibri"/>
                <w:i/>
                <w:sz w:val="24"/>
                <w:szCs w:val="24"/>
              </w:rPr>
              <w:t>Parkour/Freerunning</w:t>
            </w:r>
          </w:p>
        </w:tc>
      </w:tr>
      <w:tr w:rsidR="008F6545" w:rsidRPr="00104E0D">
        <w:tblPrEx>
          <w:tblCellMar>
            <w:left w:w="108" w:type="dxa"/>
            <w:right w:w="108" w:type="dxa"/>
          </w:tblCellMar>
          <w:tblLook w:val="01E0" w:firstRow="1" w:lastRow="1" w:firstColumn="1" w:lastColumn="1" w:noHBand="0" w:noVBand="0"/>
        </w:tblPrEx>
        <w:trPr>
          <w:trHeight w:val="676"/>
        </w:trPr>
        <w:tc>
          <w:tcPr>
            <w:tcW w:w="6432" w:type="dxa"/>
            <w:gridSpan w:val="2"/>
            <w:shd w:val="clear" w:color="auto" w:fill="F2F2F2"/>
          </w:tcPr>
          <w:p w:rsidR="008F6545" w:rsidRPr="009872BB" w:rsidRDefault="008F6545" w:rsidP="003F359A">
            <w:pPr>
              <w:spacing w:before="20" w:after="20"/>
              <w:rPr>
                <w:rFonts w:ascii="Calibri" w:hAnsi="Calibri" w:cs="Calibri"/>
                <w:sz w:val="24"/>
                <w:szCs w:val="24"/>
              </w:rPr>
            </w:pPr>
            <w:r w:rsidRPr="009872BB">
              <w:rPr>
                <w:rFonts w:ascii="Calibri" w:hAnsi="Calibri" w:cs="Calibri"/>
                <w:b/>
                <w:sz w:val="24"/>
                <w:szCs w:val="24"/>
              </w:rPr>
              <w:t>Titel der Lernsituation:</w:t>
            </w:r>
            <w:r w:rsidRPr="009872BB">
              <w:rPr>
                <w:rFonts w:ascii="Calibri" w:hAnsi="Calibri" w:cs="Calibri"/>
                <w:sz w:val="24"/>
                <w:szCs w:val="24"/>
              </w:rPr>
              <w:t xml:space="preserve"> </w:t>
            </w:r>
            <w:r w:rsidR="003F359A">
              <w:rPr>
                <w:rFonts w:ascii="Calibri" w:hAnsi="Calibri" w:cs="Calibri"/>
                <w:sz w:val="24"/>
                <w:szCs w:val="24"/>
              </w:rPr>
              <w:t>Koordination fördern</w:t>
            </w:r>
          </w:p>
        </w:tc>
        <w:tc>
          <w:tcPr>
            <w:tcW w:w="2725" w:type="dxa"/>
            <w:vMerge w:val="restart"/>
            <w:shd w:val="clear" w:color="auto" w:fill="F2F2F2"/>
          </w:tcPr>
          <w:p w:rsidR="00C66196" w:rsidRDefault="00C66196" w:rsidP="00483B83">
            <w:pPr>
              <w:spacing w:before="20" w:after="20"/>
              <w:rPr>
                <w:rFonts w:ascii="Calibri" w:hAnsi="Calibri" w:cs="Calibri"/>
                <w:b/>
                <w:sz w:val="24"/>
                <w:szCs w:val="24"/>
              </w:rPr>
            </w:pPr>
            <w:r>
              <w:rPr>
                <w:rFonts w:ascii="Calibri" w:hAnsi="Calibri" w:cs="Calibri"/>
                <w:b/>
                <w:sz w:val="24"/>
                <w:szCs w:val="24"/>
              </w:rPr>
              <w:t>geplanter</w:t>
            </w:r>
          </w:p>
          <w:p w:rsidR="008F6545" w:rsidRPr="00104E0D" w:rsidRDefault="008F6545" w:rsidP="00483B83">
            <w:pPr>
              <w:spacing w:before="20" w:after="20"/>
              <w:rPr>
                <w:rFonts w:ascii="Calibri" w:hAnsi="Calibri" w:cs="Calibri"/>
                <w:b/>
                <w:sz w:val="24"/>
                <w:szCs w:val="24"/>
              </w:rPr>
            </w:pPr>
            <w:r w:rsidRPr="00104E0D">
              <w:rPr>
                <w:rFonts w:ascii="Calibri" w:hAnsi="Calibri" w:cs="Calibri"/>
                <w:b/>
                <w:sz w:val="24"/>
                <w:szCs w:val="24"/>
              </w:rPr>
              <w:t xml:space="preserve">Zeitrichtwert: </w:t>
            </w:r>
          </w:p>
          <w:p w:rsidR="008F6545" w:rsidRPr="00894E57" w:rsidRDefault="00617F68" w:rsidP="002C0BD9">
            <w:pPr>
              <w:spacing w:before="20" w:after="20"/>
              <w:rPr>
                <w:rFonts w:ascii="Calibri" w:hAnsi="Calibri" w:cs="Calibri"/>
                <w:i/>
                <w:sz w:val="24"/>
                <w:szCs w:val="24"/>
              </w:rPr>
            </w:pPr>
            <w:r>
              <w:rPr>
                <w:rFonts w:ascii="Calibri" w:hAnsi="Calibri" w:cs="Calibri"/>
                <w:i/>
                <w:sz w:val="24"/>
                <w:szCs w:val="24"/>
              </w:rPr>
              <w:t>12 - 18</w:t>
            </w:r>
            <w:r w:rsidR="007F0787">
              <w:rPr>
                <w:rFonts w:ascii="Calibri" w:hAnsi="Calibri" w:cs="Calibri"/>
                <w:i/>
                <w:sz w:val="24"/>
                <w:szCs w:val="24"/>
              </w:rPr>
              <w:t xml:space="preserve"> U.-Std.</w:t>
            </w:r>
          </w:p>
        </w:tc>
      </w:tr>
      <w:tr w:rsidR="008F6545" w:rsidRPr="00104E0D">
        <w:tblPrEx>
          <w:tblCellMar>
            <w:left w:w="108" w:type="dxa"/>
            <w:right w:w="108" w:type="dxa"/>
          </w:tblCellMar>
          <w:tblLook w:val="01E0" w:firstRow="1" w:lastRow="1" w:firstColumn="1" w:lastColumn="1" w:noHBand="0" w:noVBand="0"/>
        </w:tblPrEx>
        <w:trPr>
          <w:trHeight w:val="549"/>
        </w:trPr>
        <w:tc>
          <w:tcPr>
            <w:tcW w:w="6432" w:type="dxa"/>
            <w:gridSpan w:val="2"/>
            <w:shd w:val="clear" w:color="auto" w:fill="F2F2F2"/>
          </w:tcPr>
          <w:p w:rsidR="008F6545" w:rsidRPr="003F359A" w:rsidRDefault="008F6545" w:rsidP="00483B83">
            <w:pPr>
              <w:spacing w:before="20" w:after="20"/>
              <w:rPr>
                <w:rFonts w:ascii="Calibri" w:hAnsi="Calibri" w:cs="Calibri"/>
                <w:szCs w:val="24"/>
              </w:rPr>
            </w:pPr>
            <w:r w:rsidRPr="009872BB">
              <w:rPr>
                <w:rFonts w:ascii="Calibri" w:hAnsi="Calibri" w:cs="Calibri"/>
                <w:b/>
                <w:sz w:val="24"/>
                <w:szCs w:val="24"/>
              </w:rPr>
              <w:t xml:space="preserve">Autor/in: </w:t>
            </w:r>
            <w:r w:rsidR="007F0787">
              <w:rPr>
                <w:rFonts w:ascii="Calibri" w:hAnsi="Calibri" w:cs="Calibri"/>
                <w:b/>
                <w:sz w:val="24"/>
                <w:szCs w:val="24"/>
              </w:rPr>
              <w:t>Heiko Gerdes</w:t>
            </w:r>
            <w:r w:rsidR="003F359A">
              <w:rPr>
                <w:rFonts w:ascii="Calibri" w:hAnsi="Calibri" w:cs="Calibri"/>
                <w:b/>
                <w:sz w:val="24"/>
                <w:szCs w:val="24"/>
              </w:rPr>
              <w:t xml:space="preserve">  (</w:t>
            </w:r>
            <w:r w:rsidR="003F359A">
              <w:rPr>
                <w:rFonts w:ascii="Calibri" w:hAnsi="Calibri" w:cs="Calibri"/>
                <w:szCs w:val="24"/>
              </w:rPr>
              <w:t>heiko.gerdes@rlsb.de)</w:t>
            </w:r>
          </w:p>
        </w:tc>
        <w:tc>
          <w:tcPr>
            <w:tcW w:w="2725" w:type="dxa"/>
            <w:vMerge/>
            <w:shd w:val="clear" w:color="auto" w:fill="F2F2F2"/>
          </w:tcPr>
          <w:p w:rsidR="008F6545" w:rsidRPr="00104E0D" w:rsidRDefault="008F6545" w:rsidP="00483B83">
            <w:pPr>
              <w:spacing w:before="20" w:after="20"/>
              <w:rPr>
                <w:rFonts w:ascii="Calibri" w:hAnsi="Calibri" w:cs="Calibri"/>
                <w:b/>
                <w:sz w:val="24"/>
                <w:szCs w:val="24"/>
              </w:rPr>
            </w:pPr>
          </w:p>
        </w:tc>
      </w:tr>
      <w:tr w:rsidR="008F6545" w:rsidRPr="00104E0D">
        <w:tblPrEx>
          <w:tblCellMar>
            <w:left w:w="108" w:type="dxa"/>
            <w:right w:w="108" w:type="dxa"/>
          </w:tblCellMar>
          <w:tblLook w:val="01E0" w:firstRow="1" w:lastRow="1" w:firstColumn="1" w:lastColumn="1" w:noHBand="0" w:noVBand="0"/>
        </w:tblPrEx>
        <w:tc>
          <w:tcPr>
            <w:tcW w:w="9157" w:type="dxa"/>
            <w:gridSpan w:val="3"/>
            <w:shd w:val="clear" w:color="auto" w:fill="DAEEF3"/>
          </w:tcPr>
          <w:p w:rsidR="008F6545" w:rsidRPr="009872BB" w:rsidRDefault="008F6545" w:rsidP="00363379">
            <w:pPr>
              <w:spacing w:before="20" w:after="20"/>
              <w:rPr>
                <w:rFonts w:ascii="Calibri" w:hAnsi="Calibri" w:cs="Calibri"/>
                <w:b/>
                <w:sz w:val="24"/>
                <w:szCs w:val="24"/>
              </w:rPr>
            </w:pPr>
            <w:r w:rsidRPr="009872BB">
              <w:rPr>
                <w:rFonts w:ascii="Calibri" w:hAnsi="Calibri" w:cs="Calibri"/>
                <w:b/>
                <w:sz w:val="24"/>
                <w:szCs w:val="24"/>
              </w:rPr>
              <w:t>Handlungssituation</w:t>
            </w:r>
          </w:p>
        </w:tc>
      </w:tr>
      <w:tr w:rsidR="008F6545" w:rsidRPr="00104E0D">
        <w:tblPrEx>
          <w:tblCellMar>
            <w:left w:w="108" w:type="dxa"/>
            <w:right w:w="108" w:type="dxa"/>
          </w:tblCellMar>
          <w:tblLook w:val="01E0" w:firstRow="1" w:lastRow="1" w:firstColumn="1" w:lastColumn="1" w:noHBand="0" w:noVBand="0"/>
        </w:tblPrEx>
        <w:tc>
          <w:tcPr>
            <w:tcW w:w="9157" w:type="dxa"/>
            <w:gridSpan w:val="3"/>
            <w:shd w:val="clear" w:color="auto" w:fill="FFFFFF"/>
          </w:tcPr>
          <w:p w:rsidR="008F6545" w:rsidRPr="0098009B" w:rsidRDefault="00830525" w:rsidP="00013723">
            <w:pPr>
              <w:spacing w:before="20" w:after="20"/>
              <w:rPr>
                <w:rFonts w:ascii="Calibri" w:hAnsi="Calibri" w:cs="Calibri"/>
                <w:b/>
                <w:sz w:val="22"/>
                <w:szCs w:val="24"/>
              </w:rPr>
            </w:pPr>
            <w:r w:rsidRPr="0098009B">
              <w:rPr>
                <w:rFonts w:ascii="Calibri" w:hAnsi="Calibri" w:cs="Calibri"/>
                <w:sz w:val="22"/>
                <w:szCs w:val="24"/>
              </w:rPr>
              <w:t xml:space="preserve">Wir </w:t>
            </w:r>
            <w:r w:rsidR="0052171A" w:rsidRPr="0098009B">
              <w:rPr>
                <w:rFonts w:ascii="Calibri" w:hAnsi="Calibri" w:cs="Calibri"/>
                <w:sz w:val="22"/>
                <w:szCs w:val="24"/>
              </w:rPr>
              <w:t>w</w:t>
            </w:r>
            <w:r w:rsidRPr="0098009B">
              <w:rPr>
                <w:rFonts w:ascii="Calibri" w:hAnsi="Calibri" w:cs="Calibri"/>
                <w:sz w:val="22"/>
                <w:szCs w:val="24"/>
              </w:rPr>
              <w:t xml:space="preserve">ollen schnell mal eben </w:t>
            </w:r>
            <w:r w:rsidR="0052171A" w:rsidRPr="0098009B">
              <w:rPr>
                <w:rFonts w:ascii="Calibri" w:hAnsi="Calibri" w:cs="Calibri"/>
                <w:sz w:val="22"/>
                <w:szCs w:val="24"/>
              </w:rPr>
              <w:t>irgendwo hin</w:t>
            </w:r>
            <w:r w:rsidRPr="0098009B">
              <w:rPr>
                <w:rFonts w:ascii="Calibri" w:hAnsi="Calibri" w:cs="Calibri"/>
                <w:sz w:val="22"/>
                <w:szCs w:val="24"/>
              </w:rPr>
              <w:t>fahren mit dem Fahrrad bei regennasser Fahrbahn schnell um die Kurve – schon ist es passiert: wir fallen hin. Aus dieser Alltagssituation entsteht nicht selten eine Verletzung und damit ein langer Heilungsprozess</w:t>
            </w:r>
            <w:r w:rsidR="001409D1">
              <w:rPr>
                <w:rFonts w:ascii="Calibri" w:hAnsi="Calibri" w:cs="Calibri"/>
                <w:sz w:val="22"/>
                <w:szCs w:val="24"/>
              </w:rPr>
              <w:t>,</w:t>
            </w:r>
            <w:r w:rsidR="00D62C1A" w:rsidRPr="0098009B">
              <w:rPr>
                <w:rFonts w:ascii="Calibri" w:hAnsi="Calibri" w:cs="Calibri"/>
                <w:sz w:val="22"/>
                <w:szCs w:val="24"/>
              </w:rPr>
              <w:t xml:space="preserve"> </w:t>
            </w:r>
            <w:r w:rsidRPr="0098009B">
              <w:rPr>
                <w:rFonts w:ascii="Calibri" w:hAnsi="Calibri" w:cs="Calibri"/>
                <w:sz w:val="22"/>
                <w:szCs w:val="24"/>
              </w:rPr>
              <w:t xml:space="preserve">der verhindert werden könnte. </w:t>
            </w:r>
            <w:r w:rsidR="00104458" w:rsidRPr="0098009B">
              <w:rPr>
                <w:rFonts w:ascii="Calibri" w:hAnsi="Calibri" w:cs="Calibri"/>
                <w:sz w:val="22"/>
                <w:szCs w:val="24"/>
              </w:rPr>
              <w:t>Was kann ich grundsätzlich und für diese Situation konkret tun, um eine Unfallsituation oder die Folgen da</w:t>
            </w:r>
            <w:r w:rsidR="001409D1">
              <w:rPr>
                <w:rFonts w:ascii="Calibri" w:hAnsi="Calibri" w:cs="Calibri"/>
                <w:sz w:val="22"/>
                <w:szCs w:val="24"/>
              </w:rPr>
              <w:t>raus</w:t>
            </w:r>
            <w:r w:rsidR="00104458" w:rsidRPr="0098009B">
              <w:rPr>
                <w:rFonts w:ascii="Calibri" w:hAnsi="Calibri" w:cs="Calibri"/>
                <w:sz w:val="22"/>
                <w:szCs w:val="24"/>
              </w:rPr>
              <w:t xml:space="preserve"> zu vermindern?</w:t>
            </w:r>
            <w:r w:rsidR="0098009B" w:rsidRPr="0098009B">
              <w:rPr>
                <w:rFonts w:ascii="Calibri" w:hAnsi="Calibri" w:cs="Calibri"/>
                <w:sz w:val="22"/>
                <w:szCs w:val="24"/>
              </w:rPr>
              <w:t xml:space="preserve"> Welche Fähigkeiten helfen mir dabei und mit welchen Bewegungsroutinen kann ich dann reagieren? Zur Beantwortung dieser Fragen identifizieren wir die unterschiedlichen koordinativen Fähigkeiten, entwickeln Übungsideen diese zu fördern und erlernen mit verschiedenen Abrollbewegungen eine Bewegung, die beim Fallen Verletzung mindern helfen kann.</w:t>
            </w:r>
          </w:p>
        </w:tc>
      </w:tr>
      <w:tr w:rsidR="008F6545" w:rsidRPr="00104E0D">
        <w:tblPrEx>
          <w:tblCellMar>
            <w:left w:w="108" w:type="dxa"/>
            <w:right w:w="108" w:type="dxa"/>
          </w:tblCellMar>
          <w:tblLook w:val="01E0" w:firstRow="1" w:lastRow="1" w:firstColumn="1" w:lastColumn="1" w:noHBand="0" w:noVBand="0"/>
        </w:tblPrEx>
        <w:tc>
          <w:tcPr>
            <w:tcW w:w="9157" w:type="dxa"/>
            <w:gridSpan w:val="3"/>
            <w:shd w:val="clear" w:color="auto" w:fill="DAEEF3"/>
          </w:tcPr>
          <w:p w:rsidR="008F6545" w:rsidRPr="009872BB" w:rsidRDefault="008F6545" w:rsidP="009757FD">
            <w:pPr>
              <w:spacing w:before="20" w:after="20"/>
              <w:rPr>
                <w:rFonts w:ascii="Calibri" w:hAnsi="Calibri" w:cs="Calibri"/>
                <w:b/>
                <w:sz w:val="24"/>
                <w:szCs w:val="24"/>
              </w:rPr>
            </w:pPr>
            <w:r w:rsidRPr="009872BB">
              <w:rPr>
                <w:rFonts w:ascii="Calibri" w:hAnsi="Calibri" w:cs="Calibri"/>
                <w:b/>
                <w:sz w:val="24"/>
                <w:szCs w:val="24"/>
              </w:rPr>
              <w:t>Handlungs</w:t>
            </w:r>
            <w:r w:rsidR="009757FD" w:rsidRPr="009872BB">
              <w:rPr>
                <w:rFonts w:ascii="Calibri" w:hAnsi="Calibri" w:cs="Calibri"/>
                <w:b/>
                <w:sz w:val="24"/>
                <w:szCs w:val="24"/>
              </w:rPr>
              <w:t>ergebnis</w:t>
            </w:r>
          </w:p>
        </w:tc>
      </w:tr>
      <w:tr w:rsidR="008F6545" w:rsidRPr="00A75FBA">
        <w:tblPrEx>
          <w:tblCellMar>
            <w:left w:w="108" w:type="dxa"/>
            <w:right w:w="108" w:type="dxa"/>
          </w:tblCellMar>
          <w:tblLook w:val="01E0" w:firstRow="1" w:lastRow="1" w:firstColumn="1" w:lastColumn="1" w:noHBand="0" w:noVBand="0"/>
        </w:tblPrEx>
        <w:tc>
          <w:tcPr>
            <w:tcW w:w="9157" w:type="dxa"/>
            <w:gridSpan w:val="3"/>
            <w:shd w:val="clear" w:color="auto" w:fill="FFFFFF"/>
          </w:tcPr>
          <w:p w:rsidR="008F6545" w:rsidRPr="00A75FBA" w:rsidRDefault="00013723" w:rsidP="00013723">
            <w:pPr>
              <w:spacing w:before="20" w:after="20"/>
              <w:rPr>
                <w:rFonts w:ascii="Calibri" w:hAnsi="Calibri" w:cs="Calibri"/>
                <w:sz w:val="24"/>
                <w:szCs w:val="24"/>
              </w:rPr>
            </w:pPr>
            <w:r>
              <w:rPr>
                <w:rFonts w:ascii="Calibri" w:hAnsi="Calibri" w:cs="Calibri"/>
                <w:sz w:val="24"/>
                <w:szCs w:val="24"/>
              </w:rPr>
              <w:t xml:space="preserve">Erstellung eines </w:t>
            </w:r>
            <w:r w:rsidR="00735868">
              <w:rPr>
                <w:rFonts w:ascii="Calibri" w:hAnsi="Calibri" w:cs="Calibri"/>
                <w:sz w:val="24"/>
                <w:szCs w:val="24"/>
              </w:rPr>
              <w:t>Koordinationspar</w:t>
            </w:r>
            <w:r w:rsidR="00104458">
              <w:rPr>
                <w:rFonts w:ascii="Calibri" w:hAnsi="Calibri" w:cs="Calibri"/>
                <w:sz w:val="24"/>
                <w:szCs w:val="24"/>
              </w:rPr>
              <w:t>c</w:t>
            </w:r>
            <w:r w:rsidR="00735868">
              <w:rPr>
                <w:rFonts w:ascii="Calibri" w:hAnsi="Calibri" w:cs="Calibri"/>
                <w:sz w:val="24"/>
                <w:szCs w:val="24"/>
              </w:rPr>
              <w:t>our</w:t>
            </w:r>
            <w:r w:rsidR="00104458">
              <w:rPr>
                <w:rFonts w:ascii="Calibri" w:hAnsi="Calibri" w:cs="Calibri"/>
                <w:sz w:val="24"/>
                <w:szCs w:val="24"/>
              </w:rPr>
              <w:t>s</w:t>
            </w:r>
            <w:r w:rsidR="00735868">
              <w:rPr>
                <w:rFonts w:ascii="Calibri" w:hAnsi="Calibri" w:cs="Calibri"/>
                <w:sz w:val="24"/>
                <w:szCs w:val="24"/>
              </w:rPr>
              <w:t xml:space="preserve"> und </w:t>
            </w:r>
            <w:r>
              <w:rPr>
                <w:rFonts w:ascii="Calibri" w:hAnsi="Calibri" w:cs="Calibri"/>
                <w:sz w:val="24"/>
                <w:szCs w:val="24"/>
              </w:rPr>
              <w:t xml:space="preserve">Beherrschung einer </w:t>
            </w:r>
            <w:r w:rsidR="00735868">
              <w:rPr>
                <w:rFonts w:ascii="Calibri" w:hAnsi="Calibri" w:cs="Calibri"/>
                <w:sz w:val="24"/>
                <w:szCs w:val="24"/>
              </w:rPr>
              <w:t>Abrollbewegung</w:t>
            </w:r>
          </w:p>
        </w:tc>
      </w:tr>
      <w:tr w:rsidR="008F6545" w:rsidRPr="00104E0D">
        <w:tblPrEx>
          <w:tblCellMar>
            <w:left w:w="108" w:type="dxa"/>
            <w:right w:w="108" w:type="dxa"/>
          </w:tblCellMar>
          <w:tblLook w:val="01E0" w:firstRow="1" w:lastRow="1" w:firstColumn="1" w:lastColumn="1" w:noHBand="0" w:noVBand="0"/>
        </w:tblPrEx>
        <w:trPr>
          <w:trHeight w:val="578"/>
        </w:trPr>
        <w:tc>
          <w:tcPr>
            <w:tcW w:w="9157" w:type="dxa"/>
            <w:gridSpan w:val="3"/>
            <w:shd w:val="clear" w:color="auto" w:fill="DAEEF3"/>
          </w:tcPr>
          <w:p w:rsidR="008F6545" w:rsidRDefault="008F6545" w:rsidP="0014231D">
            <w:pPr>
              <w:spacing w:before="20" w:after="20"/>
              <w:rPr>
                <w:rFonts w:ascii="Calibri" w:hAnsi="Calibri" w:cs="Calibri"/>
                <w:i/>
                <w:sz w:val="24"/>
                <w:szCs w:val="24"/>
              </w:rPr>
            </w:pPr>
            <w:r w:rsidRPr="009872BB">
              <w:rPr>
                <w:rFonts w:ascii="Calibri" w:hAnsi="Calibri" w:cs="Calibri"/>
                <w:b/>
                <w:sz w:val="24"/>
                <w:szCs w:val="24"/>
              </w:rPr>
              <w:t>Handlungskompetenz/angestrebte Kompetenzen</w:t>
            </w:r>
            <w:r w:rsidRPr="009872BB">
              <w:rPr>
                <w:rFonts w:ascii="Calibri" w:hAnsi="Calibri" w:cs="Calibri"/>
                <w:b/>
                <w:sz w:val="24"/>
                <w:szCs w:val="24"/>
              </w:rPr>
              <w:br/>
            </w:r>
            <w:r w:rsidR="0014231D" w:rsidRPr="009872BB">
              <w:rPr>
                <w:rFonts w:ascii="Calibri" w:hAnsi="Calibri" w:cs="Calibri"/>
                <w:i/>
                <w:sz w:val="24"/>
                <w:szCs w:val="24"/>
              </w:rPr>
              <w:t xml:space="preserve">Kompetenzformulierungen aus dem KC-GO </w:t>
            </w:r>
            <w:r w:rsidRPr="009872BB">
              <w:rPr>
                <w:rFonts w:ascii="Calibri" w:hAnsi="Calibri" w:cs="Calibri"/>
                <w:i/>
                <w:sz w:val="24"/>
                <w:szCs w:val="24"/>
              </w:rPr>
              <w:t>werden im Folgenden konkretisiert!</w:t>
            </w:r>
          </w:p>
          <w:p w:rsidR="00851B92" w:rsidRPr="002C2F20" w:rsidRDefault="00851B92" w:rsidP="0014231D">
            <w:pPr>
              <w:numPr>
                <w:ins w:id="1" w:author="Heiko Gerdes" w:date="2021-01-08T13:06:00Z"/>
              </w:numPr>
              <w:spacing w:before="20" w:after="20"/>
              <w:rPr>
                <w:rFonts w:ascii="Calibri" w:hAnsi="Calibri" w:cs="Calibri"/>
                <w:szCs w:val="24"/>
              </w:rPr>
            </w:pPr>
            <w:r>
              <w:rPr>
                <w:rFonts w:ascii="Calibri" w:hAnsi="Calibri" w:cs="Calibri"/>
                <w:szCs w:val="24"/>
              </w:rPr>
              <w:t xml:space="preserve">(Hinweis: in </w:t>
            </w:r>
            <w:r w:rsidR="00B61D44" w:rsidRPr="002C2F20">
              <w:rPr>
                <w:rFonts w:ascii="Calibri" w:hAnsi="Calibri" w:cs="Calibri"/>
                <w:color w:val="FF0000"/>
                <w:szCs w:val="24"/>
              </w:rPr>
              <w:t>rot</w:t>
            </w:r>
            <w:r>
              <w:rPr>
                <w:rFonts w:ascii="Calibri" w:hAnsi="Calibri" w:cs="Calibri"/>
                <w:szCs w:val="24"/>
              </w:rPr>
              <w:t xml:space="preserve"> gehaltene Kompetenzen sind Grundlage für die Leistungsbewertung)</w:t>
            </w:r>
          </w:p>
        </w:tc>
      </w:tr>
      <w:tr w:rsidR="008F6545" w:rsidRPr="00104E0D">
        <w:tblPrEx>
          <w:tblCellMar>
            <w:left w:w="108" w:type="dxa"/>
            <w:right w:w="108" w:type="dxa"/>
          </w:tblCellMar>
          <w:tblLook w:val="01E0" w:firstRow="1" w:lastRow="1" w:firstColumn="1" w:lastColumn="1" w:noHBand="0" w:noVBand="0"/>
        </w:tblPrEx>
        <w:trPr>
          <w:trHeight w:val="787"/>
        </w:trPr>
        <w:tc>
          <w:tcPr>
            <w:tcW w:w="2338" w:type="dxa"/>
            <w:shd w:val="clear" w:color="auto" w:fill="DAEEF3"/>
          </w:tcPr>
          <w:p w:rsidR="00724612" w:rsidRPr="0098009B" w:rsidRDefault="00724612" w:rsidP="00724612">
            <w:pPr>
              <w:spacing w:before="20" w:after="20"/>
              <w:rPr>
                <w:rFonts w:ascii="Calibri" w:hAnsi="Calibri" w:cs="Calibri"/>
                <w:sz w:val="22"/>
                <w:szCs w:val="24"/>
              </w:rPr>
            </w:pPr>
            <w:r w:rsidRPr="0098009B">
              <w:rPr>
                <w:rFonts w:ascii="Calibri" w:hAnsi="Calibri" w:cs="Calibri"/>
                <w:sz w:val="22"/>
                <w:szCs w:val="24"/>
              </w:rPr>
              <w:t xml:space="preserve">(lt. </w:t>
            </w:r>
            <w:r w:rsidR="0014231D" w:rsidRPr="0098009B">
              <w:rPr>
                <w:rFonts w:ascii="Calibri" w:hAnsi="Calibri" w:cs="Calibri"/>
                <w:sz w:val="22"/>
                <w:szCs w:val="24"/>
              </w:rPr>
              <w:t>KC-GO</w:t>
            </w:r>
            <w:r w:rsidRPr="0098009B">
              <w:rPr>
                <w:rFonts w:ascii="Calibri" w:hAnsi="Calibri" w:cs="Calibri"/>
                <w:sz w:val="22"/>
                <w:szCs w:val="24"/>
              </w:rPr>
              <w:t>)</w:t>
            </w:r>
            <w:r w:rsidR="005E4A43">
              <w:rPr>
                <w:rFonts w:ascii="Calibri" w:hAnsi="Calibri" w:cs="Calibri"/>
                <w:sz w:val="22"/>
                <w:szCs w:val="24"/>
              </w:rPr>
              <w:t>:</w:t>
            </w:r>
          </w:p>
          <w:p w:rsidR="006C0B96" w:rsidRPr="0098009B" w:rsidRDefault="00724612" w:rsidP="00AE4A15">
            <w:pPr>
              <w:spacing w:before="20" w:after="20"/>
              <w:rPr>
                <w:rFonts w:ascii="Calibri" w:hAnsi="Calibri" w:cs="Calibri"/>
                <w:sz w:val="22"/>
                <w:szCs w:val="24"/>
              </w:rPr>
            </w:pPr>
            <w:r w:rsidRPr="0098009B">
              <w:rPr>
                <w:rFonts w:ascii="Calibri" w:hAnsi="Calibri" w:cs="Calibri"/>
                <w:sz w:val="22"/>
                <w:szCs w:val="24"/>
              </w:rPr>
              <w:t>Die Schülerinnen und Schüler ...</w:t>
            </w:r>
          </w:p>
          <w:p w:rsidR="0063722A" w:rsidRPr="0098009B" w:rsidRDefault="0098009B" w:rsidP="0063722A">
            <w:pPr>
              <w:pStyle w:val="Listenabsatz"/>
              <w:numPr>
                <w:ilvl w:val="0"/>
                <w:numId w:val="1"/>
              </w:numPr>
              <w:spacing w:before="20" w:after="20"/>
              <w:rPr>
                <w:sz w:val="18"/>
              </w:rPr>
            </w:pPr>
            <w:r>
              <w:rPr>
                <w:sz w:val="18"/>
              </w:rPr>
              <w:t>werten Bewegungs.</w:t>
            </w:r>
            <w:r w:rsidR="00013723">
              <w:rPr>
                <w:sz w:val="18"/>
              </w:rPr>
              <w:t>..</w:t>
            </w:r>
            <w:r w:rsidR="0063722A" w:rsidRPr="0098009B">
              <w:rPr>
                <w:sz w:val="18"/>
              </w:rPr>
              <w:br/>
              <w:t>(MeK 2).</w:t>
            </w:r>
          </w:p>
          <w:p w:rsidR="0063722A" w:rsidRPr="0098009B" w:rsidRDefault="0098009B" w:rsidP="0063722A">
            <w:pPr>
              <w:pStyle w:val="Listenabsatz"/>
              <w:numPr>
                <w:ilvl w:val="0"/>
                <w:numId w:val="1"/>
              </w:numPr>
              <w:spacing w:before="20" w:after="20"/>
              <w:rPr>
                <w:sz w:val="18"/>
              </w:rPr>
            </w:pPr>
            <w:r w:rsidRPr="0098009B">
              <w:rPr>
                <w:sz w:val="18"/>
              </w:rPr>
              <w:t>V</w:t>
            </w:r>
            <w:r>
              <w:rPr>
                <w:sz w:val="18"/>
              </w:rPr>
              <w:t xml:space="preserve">erändern </w:t>
            </w:r>
            <w:r w:rsidR="0063722A" w:rsidRPr="0098009B">
              <w:rPr>
                <w:sz w:val="18"/>
              </w:rPr>
              <w:t>Bewegungs</w:t>
            </w:r>
            <w:r>
              <w:rPr>
                <w:sz w:val="18"/>
              </w:rPr>
              <w:t>-</w:t>
            </w:r>
            <w:r w:rsidR="0063722A" w:rsidRPr="0098009B">
              <w:rPr>
                <w:sz w:val="18"/>
              </w:rPr>
              <w:t>i</w:t>
            </w:r>
            <w:r>
              <w:rPr>
                <w:sz w:val="18"/>
              </w:rPr>
              <w:t>deen</w:t>
            </w:r>
            <w:r w:rsidR="0063722A" w:rsidRPr="0098009B">
              <w:rPr>
                <w:sz w:val="18"/>
              </w:rPr>
              <w:t>..</w:t>
            </w:r>
            <w:r>
              <w:rPr>
                <w:sz w:val="18"/>
              </w:rPr>
              <w:t xml:space="preserve"> (MeK 5)</w:t>
            </w:r>
          </w:p>
          <w:p w:rsidR="00A75FF7" w:rsidRPr="0098009B" w:rsidRDefault="0063722A" w:rsidP="00A75FF7">
            <w:pPr>
              <w:pStyle w:val="Listenabsatz"/>
              <w:numPr>
                <w:ilvl w:val="0"/>
                <w:numId w:val="1"/>
              </w:numPr>
              <w:spacing w:before="20" w:after="20"/>
              <w:rPr>
                <w:sz w:val="18"/>
              </w:rPr>
            </w:pPr>
            <w:r w:rsidRPr="0098009B">
              <w:rPr>
                <w:sz w:val="18"/>
              </w:rPr>
              <w:t>Treffen bewusst Ent.</w:t>
            </w:r>
            <w:r w:rsidR="00013723">
              <w:rPr>
                <w:sz w:val="18"/>
              </w:rPr>
              <w:t>..</w:t>
            </w:r>
            <w:r w:rsidR="000E0C29">
              <w:rPr>
                <w:sz w:val="18"/>
              </w:rPr>
              <w:br/>
              <w:t>(SeK 4)</w:t>
            </w:r>
          </w:p>
          <w:p w:rsidR="008F6545" w:rsidRPr="0098009B" w:rsidRDefault="00095375" w:rsidP="00AE4A15">
            <w:pPr>
              <w:pStyle w:val="Listenabsatz"/>
              <w:numPr>
                <w:ilvl w:val="0"/>
                <w:numId w:val="1"/>
              </w:numPr>
              <w:spacing w:before="20" w:after="20"/>
              <w:rPr>
                <w:sz w:val="22"/>
              </w:rPr>
            </w:pPr>
            <w:r w:rsidRPr="0098009B">
              <w:rPr>
                <w:sz w:val="18"/>
              </w:rPr>
              <w:t>reflektieren Lernprozesse</w:t>
            </w:r>
            <w:r w:rsidR="0098009B">
              <w:rPr>
                <w:sz w:val="18"/>
              </w:rPr>
              <w:t xml:space="preserve"> (SeK 6)</w:t>
            </w:r>
          </w:p>
        </w:tc>
        <w:tc>
          <w:tcPr>
            <w:tcW w:w="6819" w:type="dxa"/>
            <w:gridSpan w:val="2"/>
            <w:shd w:val="clear" w:color="auto" w:fill="FFFFFF"/>
          </w:tcPr>
          <w:p w:rsidR="008F6545" w:rsidRPr="0098009B" w:rsidRDefault="008F6545" w:rsidP="00483B83">
            <w:pPr>
              <w:spacing w:before="20" w:after="20"/>
              <w:rPr>
                <w:rFonts w:ascii="Calibri" w:hAnsi="Calibri"/>
                <w:sz w:val="22"/>
                <w:szCs w:val="24"/>
              </w:rPr>
            </w:pPr>
            <w:r w:rsidRPr="0098009B">
              <w:rPr>
                <w:rFonts w:ascii="Calibri" w:hAnsi="Calibri"/>
                <w:sz w:val="22"/>
                <w:szCs w:val="24"/>
              </w:rPr>
              <w:t>Die Schülerinnen und die Schüler...</w:t>
            </w:r>
          </w:p>
          <w:p w:rsidR="00DB2DB9" w:rsidRPr="0098009B" w:rsidRDefault="0063722A" w:rsidP="00483B83">
            <w:pPr>
              <w:pStyle w:val="Listenabsatz"/>
              <w:numPr>
                <w:ilvl w:val="0"/>
                <w:numId w:val="2"/>
              </w:numPr>
              <w:spacing w:before="20" w:after="20"/>
              <w:rPr>
                <w:sz w:val="22"/>
              </w:rPr>
            </w:pPr>
            <w:r w:rsidRPr="0098009B">
              <w:rPr>
                <w:sz w:val="22"/>
              </w:rPr>
              <w:t>differenzieren Bewegungssehen und –wahrnehmung.</w:t>
            </w:r>
          </w:p>
          <w:p w:rsidR="00A75FF7" w:rsidRPr="0098009B" w:rsidRDefault="00344E4F" w:rsidP="00483B83">
            <w:pPr>
              <w:pStyle w:val="Listenabsatz"/>
              <w:numPr>
                <w:ilvl w:val="0"/>
                <w:numId w:val="2"/>
              </w:numPr>
              <w:spacing w:before="20" w:after="20"/>
              <w:rPr>
                <w:color w:val="FF0000"/>
                <w:sz w:val="22"/>
              </w:rPr>
            </w:pPr>
            <w:r w:rsidRPr="0098009B">
              <w:rPr>
                <w:color w:val="FF0000"/>
                <w:sz w:val="22"/>
              </w:rPr>
              <w:t>entwickeln geeignete Übungsformen</w:t>
            </w:r>
            <w:r w:rsidR="00013723">
              <w:rPr>
                <w:color w:val="FF0000"/>
                <w:sz w:val="22"/>
              </w:rPr>
              <w:t xml:space="preserve"> zur Koordinationsschulung</w:t>
            </w:r>
          </w:p>
          <w:p w:rsidR="00095375" w:rsidRPr="0098009B" w:rsidRDefault="00344E4F" w:rsidP="00483B83">
            <w:pPr>
              <w:pStyle w:val="Listenabsatz"/>
              <w:numPr>
                <w:ilvl w:val="0"/>
                <w:numId w:val="2"/>
              </w:numPr>
              <w:spacing w:before="20" w:after="20"/>
              <w:rPr>
                <w:color w:val="FF0000"/>
                <w:sz w:val="22"/>
              </w:rPr>
            </w:pPr>
            <w:r w:rsidRPr="0098009B">
              <w:rPr>
                <w:color w:val="FF0000"/>
                <w:sz w:val="22"/>
              </w:rPr>
              <w:t>sind offen für Neues und motivieren sich im Selbststudium</w:t>
            </w:r>
          </w:p>
          <w:p w:rsidR="008F6545" w:rsidRPr="0098009B" w:rsidRDefault="00095375" w:rsidP="00483B83">
            <w:pPr>
              <w:pStyle w:val="Listenabsatz"/>
              <w:numPr>
                <w:ilvl w:val="0"/>
                <w:numId w:val="2"/>
              </w:numPr>
              <w:spacing w:before="20" w:after="20"/>
              <w:rPr>
                <w:sz w:val="22"/>
              </w:rPr>
            </w:pPr>
            <w:r w:rsidRPr="0098009B">
              <w:rPr>
                <w:sz w:val="22"/>
              </w:rPr>
              <w:t>bringen sich in Gesprächsphasen konstruktiv und motivierend ein.</w:t>
            </w:r>
          </w:p>
        </w:tc>
      </w:tr>
      <w:tr w:rsidR="008F6545" w:rsidRPr="00104E0D">
        <w:tblPrEx>
          <w:tblCellMar>
            <w:left w:w="108" w:type="dxa"/>
            <w:right w:w="108" w:type="dxa"/>
          </w:tblCellMar>
          <w:tblLook w:val="01E0" w:firstRow="1" w:lastRow="1" w:firstColumn="1" w:lastColumn="1" w:noHBand="0" w:noVBand="0"/>
        </w:tblPrEx>
        <w:tc>
          <w:tcPr>
            <w:tcW w:w="2338" w:type="dxa"/>
            <w:shd w:val="clear" w:color="auto" w:fill="DAEEF3"/>
          </w:tcPr>
          <w:p w:rsidR="00724612" w:rsidRPr="0098009B" w:rsidRDefault="00724612" w:rsidP="00724612">
            <w:pPr>
              <w:spacing w:before="20" w:after="20"/>
              <w:rPr>
                <w:rFonts w:ascii="Calibri" w:hAnsi="Calibri" w:cs="Calibri"/>
                <w:sz w:val="22"/>
                <w:szCs w:val="24"/>
              </w:rPr>
            </w:pPr>
            <w:r w:rsidRPr="0098009B">
              <w:rPr>
                <w:rFonts w:ascii="Calibri" w:hAnsi="Calibri" w:cs="Calibri"/>
                <w:sz w:val="22"/>
                <w:szCs w:val="24"/>
              </w:rPr>
              <w:t xml:space="preserve">(lt. </w:t>
            </w:r>
            <w:r w:rsidR="0014231D" w:rsidRPr="0098009B">
              <w:rPr>
                <w:rFonts w:ascii="Calibri" w:hAnsi="Calibri" w:cs="Calibri"/>
                <w:sz w:val="22"/>
                <w:szCs w:val="24"/>
              </w:rPr>
              <w:t>KC-GO</w:t>
            </w:r>
            <w:r w:rsidRPr="0098009B">
              <w:rPr>
                <w:rFonts w:ascii="Calibri" w:hAnsi="Calibri" w:cs="Calibri"/>
                <w:sz w:val="22"/>
                <w:szCs w:val="24"/>
              </w:rPr>
              <w:t>)</w:t>
            </w:r>
            <w:r w:rsidR="005E4A43">
              <w:rPr>
                <w:rFonts w:ascii="Calibri" w:hAnsi="Calibri" w:cs="Calibri"/>
                <w:sz w:val="22"/>
                <w:szCs w:val="24"/>
              </w:rPr>
              <w:t>:</w:t>
            </w:r>
          </w:p>
          <w:p w:rsidR="00724612" w:rsidRPr="0098009B" w:rsidRDefault="00724612" w:rsidP="00724612">
            <w:pPr>
              <w:spacing w:before="20" w:after="20"/>
              <w:rPr>
                <w:rFonts w:ascii="Calibri" w:hAnsi="Calibri" w:cs="Calibri"/>
                <w:sz w:val="22"/>
                <w:szCs w:val="24"/>
              </w:rPr>
            </w:pPr>
            <w:r w:rsidRPr="0098009B">
              <w:rPr>
                <w:rFonts w:ascii="Calibri" w:hAnsi="Calibri" w:cs="Calibri"/>
                <w:sz w:val="22"/>
                <w:szCs w:val="24"/>
              </w:rPr>
              <w:t>Die Schülerinnen und Schüler ...</w:t>
            </w:r>
          </w:p>
          <w:p w:rsidR="000E0C29" w:rsidRDefault="000E0C29" w:rsidP="006C0B96">
            <w:pPr>
              <w:pStyle w:val="Listenabsatz"/>
              <w:numPr>
                <w:ilvl w:val="0"/>
                <w:numId w:val="1"/>
              </w:numPr>
              <w:spacing w:before="20" w:after="20"/>
              <w:rPr>
                <w:sz w:val="18"/>
              </w:rPr>
            </w:pPr>
            <w:r>
              <w:rPr>
                <w:sz w:val="18"/>
              </w:rPr>
              <w:t xml:space="preserve">zeigen koord. F.(FK 1) </w:t>
            </w:r>
          </w:p>
          <w:p w:rsidR="0063722A" w:rsidRPr="000E0C29" w:rsidRDefault="0063722A" w:rsidP="006C0B96">
            <w:pPr>
              <w:pStyle w:val="Listenabsatz"/>
              <w:numPr>
                <w:ilvl w:val="0"/>
                <w:numId w:val="1"/>
              </w:numPr>
              <w:spacing w:before="20" w:after="20"/>
              <w:rPr>
                <w:sz w:val="18"/>
              </w:rPr>
            </w:pPr>
            <w:r w:rsidRPr="000E0C29">
              <w:rPr>
                <w:sz w:val="18"/>
              </w:rPr>
              <w:t>wenden Techniken aus A an</w:t>
            </w:r>
            <w:r w:rsidR="000E0C29" w:rsidRPr="000E0C29">
              <w:rPr>
                <w:sz w:val="18"/>
              </w:rPr>
              <w:t xml:space="preserve"> (FK 2)</w:t>
            </w:r>
          </w:p>
          <w:p w:rsidR="008F6545" w:rsidRPr="0098009B" w:rsidRDefault="0063722A" w:rsidP="000E0C29">
            <w:pPr>
              <w:pStyle w:val="Listenabsatz"/>
              <w:numPr>
                <w:ilvl w:val="0"/>
                <w:numId w:val="1"/>
              </w:numPr>
              <w:spacing w:before="20" w:after="20"/>
              <w:rPr>
                <w:rFonts w:cs="Calibri"/>
                <w:sz w:val="22"/>
              </w:rPr>
            </w:pPr>
            <w:r w:rsidRPr="000E0C29">
              <w:rPr>
                <w:sz w:val="18"/>
              </w:rPr>
              <w:t xml:space="preserve">erklären </w:t>
            </w:r>
            <w:r w:rsidR="000E0C29">
              <w:rPr>
                <w:sz w:val="18"/>
              </w:rPr>
              <w:t>Sachver.</w:t>
            </w:r>
            <w:r w:rsidR="000E0C29" w:rsidRPr="000E0C29">
              <w:rPr>
                <w:rFonts w:cs="Calibri"/>
                <w:sz w:val="18"/>
              </w:rPr>
              <w:t>(FK 5)</w:t>
            </w:r>
          </w:p>
        </w:tc>
        <w:tc>
          <w:tcPr>
            <w:tcW w:w="6819" w:type="dxa"/>
            <w:gridSpan w:val="2"/>
            <w:shd w:val="clear" w:color="auto" w:fill="FFFFFF"/>
          </w:tcPr>
          <w:p w:rsidR="008F6545" w:rsidRPr="0098009B" w:rsidRDefault="008F6545" w:rsidP="00483B83">
            <w:pPr>
              <w:spacing w:before="20" w:after="20"/>
              <w:rPr>
                <w:rFonts w:ascii="Calibri" w:hAnsi="Calibri"/>
                <w:sz w:val="22"/>
                <w:szCs w:val="24"/>
              </w:rPr>
            </w:pPr>
            <w:r w:rsidRPr="0098009B">
              <w:rPr>
                <w:rFonts w:ascii="Calibri" w:hAnsi="Calibri"/>
                <w:sz w:val="22"/>
                <w:szCs w:val="24"/>
              </w:rPr>
              <w:t>Die Schülerinnen und die Schüler...</w:t>
            </w:r>
          </w:p>
          <w:p w:rsidR="002C44E9" w:rsidRDefault="002C44E9" w:rsidP="00483B83">
            <w:pPr>
              <w:pStyle w:val="Listenabsatz"/>
              <w:numPr>
                <w:ilvl w:val="0"/>
                <w:numId w:val="1"/>
              </w:numPr>
              <w:spacing w:before="20" w:after="20"/>
              <w:rPr>
                <w:sz w:val="22"/>
              </w:rPr>
            </w:pPr>
            <w:r>
              <w:rPr>
                <w:sz w:val="22"/>
              </w:rPr>
              <w:t xml:space="preserve">zeigen altersgemäße koordinative Fähigkeiten </w:t>
            </w:r>
          </w:p>
          <w:p w:rsidR="00095375" w:rsidRPr="0098009B" w:rsidRDefault="00344E4F" w:rsidP="00483B83">
            <w:pPr>
              <w:pStyle w:val="Listenabsatz"/>
              <w:numPr>
                <w:ilvl w:val="0"/>
                <w:numId w:val="1"/>
              </w:numPr>
              <w:spacing w:before="20" w:after="20"/>
              <w:rPr>
                <w:sz w:val="22"/>
              </w:rPr>
            </w:pPr>
            <w:r w:rsidRPr="0098009B">
              <w:rPr>
                <w:sz w:val="22"/>
              </w:rPr>
              <w:t xml:space="preserve">identifizieren die </w:t>
            </w:r>
            <w:r w:rsidR="000E0C29">
              <w:rPr>
                <w:sz w:val="22"/>
              </w:rPr>
              <w:t>koordinativen</w:t>
            </w:r>
            <w:r w:rsidRPr="0098009B">
              <w:rPr>
                <w:sz w:val="22"/>
              </w:rPr>
              <w:t xml:space="preserve"> Fähigkeiten in Bewegungen</w:t>
            </w:r>
          </w:p>
          <w:p w:rsidR="008F6545" w:rsidRPr="0098009B" w:rsidRDefault="00344E4F" w:rsidP="00344E4F">
            <w:pPr>
              <w:pStyle w:val="Listenabsatz"/>
              <w:numPr>
                <w:ilvl w:val="0"/>
                <w:numId w:val="1"/>
              </w:numPr>
              <w:spacing w:before="20" w:after="20"/>
              <w:rPr>
                <w:sz w:val="22"/>
              </w:rPr>
            </w:pPr>
            <w:r w:rsidRPr="0098009B">
              <w:rPr>
                <w:color w:val="FF0000"/>
                <w:sz w:val="22"/>
              </w:rPr>
              <w:t>demonstrieren die Judorolle vw/rw</w:t>
            </w:r>
          </w:p>
        </w:tc>
      </w:tr>
      <w:tr w:rsidR="008F6545" w:rsidRPr="00104E0D">
        <w:tblPrEx>
          <w:tblCellMar>
            <w:left w:w="108" w:type="dxa"/>
            <w:right w:w="108" w:type="dxa"/>
          </w:tblCellMar>
          <w:tblLook w:val="01E0" w:firstRow="1" w:lastRow="1" w:firstColumn="1" w:lastColumn="1" w:noHBand="0" w:noVBand="0"/>
        </w:tblPrEx>
        <w:trPr>
          <w:trHeight w:val="1305"/>
        </w:trPr>
        <w:tc>
          <w:tcPr>
            <w:tcW w:w="2338" w:type="dxa"/>
            <w:shd w:val="clear" w:color="auto" w:fill="DAEEF3"/>
          </w:tcPr>
          <w:p w:rsidR="00F10332" w:rsidRPr="009872BB" w:rsidRDefault="008F6545" w:rsidP="00483B83">
            <w:pPr>
              <w:spacing w:before="20" w:after="20"/>
              <w:rPr>
                <w:rFonts w:ascii="Calibri" w:hAnsi="Calibri" w:cs="Calibri"/>
                <w:b/>
                <w:sz w:val="24"/>
                <w:szCs w:val="24"/>
              </w:rPr>
            </w:pPr>
            <w:r w:rsidRPr="009872BB">
              <w:rPr>
                <w:rFonts w:ascii="Calibri" w:hAnsi="Calibri" w:cs="Calibri"/>
                <w:b/>
                <w:sz w:val="24"/>
                <w:szCs w:val="24"/>
              </w:rPr>
              <w:t xml:space="preserve">Inhalte </w:t>
            </w:r>
          </w:p>
          <w:p w:rsidR="008F6545" w:rsidRPr="009872BB" w:rsidRDefault="008F6545" w:rsidP="00483B83">
            <w:pPr>
              <w:spacing w:before="20" w:after="20"/>
              <w:rPr>
                <w:rFonts w:ascii="Calibri" w:hAnsi="Calibri" w:cs="Calibri"/>
                <w:b/>
                <w:sz w:val="24"/>
                <w:szCs w:val="24"/>
              </w:rPr>
            </w:pPr>
          </w:p>
        </w:tc>
        <w:tc>
          <w:tcPr>
            <w:tcW w:w="6819" w:type="dxa"/>
            <w:gridSpan w:val="2"/>
            <w:shd w:val="clear" w:color="auto" w:fill="FFFFFF"/>
          </w:tcPr>
          <w:p w:rsidR="00830525" w:rsidRPr="00830525" w:rsidRDefault="00735868" w:rsidP="00830525">
            <w:pPr>
              <w:pStyle w:val="Listenabsatz"/>
              <w:numPr>
                <w:ilvl w:val="0"/>
                <w:numId w:val="1"/>
              </w:numPr>
              <w:spacing w:before="20" w:after="20"/>
              <w:rPr>
                <w:rFonts w:cs="Calibri"/>
                <w:b/>
              </w:rPr>
            </w:pPr>
            <w:r w:rsidRPr="00830525">
              <w:rPr>
                <w:rFonts w:cs="Calibri"/>
                <w:b/>
              </w:rPr>
              <w:t xml:space="preserve">koordinative Fähigkeiten </w:t>
            </w:r>
            <w:r w:rsidR="00830525" w:rsidRPr="00830525">
              <w:rPr>
                <w:rFonts w:cs="Calibri"/>
                <w:b/>
              </w:rPr>
              <w:t>nach Meinel/Schnabel, Blume</w:t>
            </w:r>
          </w:p>
          <w:p w:rsidR="00562DB0" w:rsidRPr="00562DB0" w:rsidRDefault="00830525" w:rsidP="00830525">
            <w:pPr>
              <w:pStyle w:val="Listenabsatz"/>
              <w:numPr>
                <w:ilvl w:val="0"/>
                <w:numId w:val="1"/>
              </w:numPr>
              <w:spacing w:before="20" w:after="20"/>
              <w:rPr>
                <w:rFonts w:cs="Calibri"/>
                <w:b/>
              </w:rPr>
            </w:pPr>
            <w:r w:rsidRPr="00830525">
              <w:rPr>
                <w:rFonts w:cs="Calibri"/>
                <w:b/>
              </w:rPr>
              <w:t>Bewegungsmerkmale der Judo-Rolle</w:t>
            </w:r>
            <w:r>
              <w:rPr>
                <w:rFonts w:cs="Calibri"/>
                <w:b/>
              </w:rPr>
              <w:t>/Rolle vorwärts</w:t>
            </w:r>
          </w:p>
          <w:p w:rsidR="008F6545" w:rsidRPr="00830525" w:rsidRDefault="0068671A" w:rsidP="00830525">
            <w:pPr>
              <w:pStyle w:val="Listenabsatz"/>
              <w:numPr>
                <w:ilvl w:val="0"/>
                <w:numId w:val="1"/>
              </w:numPr>
              <w:spacing w:before="20" w:after="20"/>
              <w:rPr>
                <w:rFonts w:cs="Calibri"/>
                <w:b/>
              </w:rPr>
            </w:pPr>
            <w:r>
              <w:rPr>
                <w:rFonts w:cs="Calibri"/>
                <w:b/>
              </w:rPr>
              <w:t>Judo-Rolle vw/rw</w:t>
            </w:r>
          </w:p>
        </w:tc>
      </w:tr>
      <w:tr w:rsidR="008F6545" w:rsidRPr="00104E0D">
        <w:tblPrEx>
          <w:tblCellMar>
            <w:left w:w="108" w:type="dxa"/>
            <w:right w:w="108" w:type="dxa"/>
          </w:tblCellMar>
          <w:tblLook w:val="01E0" w:firstRow="1" w:lastRow="1" w:firstColumn="1" w:lastColumn="1" w:noHBand="0" w:noVBand="0"/>
        </w:tblPrEx>
        <w:tc>
          <w:tcPr>
            <w:tcW w:w="9157" w:type="dxa"/>
            <w:gridSpan w:val="3"/>
            <w:shd w:val="clear" w:color="auto" w:fill="DAEEF3"/>
          </w:tcPr>
          <w:p w:rsidR="008F6545" w:rsidRDefault="00C32610" w:rsidP="00830525">
            <w:pPr>
              <w:spacing w:before="20" w:after="20"/>
              <w:rPr>
                <w:rFonts w:ascii="Calibri" w:hAnsi="Calibri" w:cs="Calibri"/>
                <w:b/>
                <w:color w:val="008000"/>
                <w:sz w:val="24"/>
                <w:szCs w:val="24"/>
              </w:rPr>
            </w:pPr>
            <w:r>
              <w:rPr>
                <w:rFonts w:ascii="Calibri" w:hAnsi="Calibri" w:cs="Calibri"/>
                <w:b/>
                <w:sz w:val="24"/>
                <w:szCs w:val="24"/>
              </w:rPr>
              <w:lastRenderedPageBreak/>
              <w:t xml:space="preserve">vollständige Handlung </w:t>
            </w:r>
            <w:r w:rsidR="009357EF" w:rsidRPr="009357EF">
              <w:rPr>
                <w:rFonts w:ascii="Calibri" w:hAnsi="Calibri" w:cs="Calibri"/>
                <w:b/>
                <w:color w:val="008000"/>
                <w:sz w:val="24"/>
                <w:szCs w:val="24"/>
              </w:rPr>
              <w:t xml:space="preserve">(zu DU, s. </w:t>
            </w:r>
            <w:r w:rsidR="005E4A43">
              <w:rPr>
                <w:rFonts w:ascii="Calibri" w:hAnsi="Calibri" w:cs="Calibri"/>
                <w:b/>
                <w:color w:val="008000"/>
                <w:sz w:val="24"/>
                <w:szCs w:val="24"/>
              </w:rPr>
              <w:t>Material/Hinweise zur Unterrichtsgestaltung)</w:t>
            </w:r>
          </w:p>
          <w:p w:rsidR="005E4A43" w:rsidRPr="009872BB" w:rsidRDefault="005E4A43" w:rsidP="00830525">
            <w:pPr>
              <w:spacing w:before="20" w:after="20"/>
              <w:rPr>
                <w:rFonts w:ascii="Calibri" w:hAnsi="Calibri" w:cs="Calibri"/>
                <w:b/>
                <w:sz w:val="24"/>
                <w:szCs w:val="24"/>
              </w:rPr>
            </w:pPr>
          </w:p>
        </w:tc>
      </w:tr>
    </w:tbl>
    <w:tbl>
      <w:tblPr>
        <w:tblW w:w="91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0"/>
        <w:gridCol w:w="4877"/>
      </w:tblGrid>
      <w:tr w:rsidR="005E1C9C" w:rsidRPr="00127E1B">
        <w:trPr>
          <w:trHeight w:val="1833"/>
        </w:trPr>
        <w:tc>
          <w:tcPr>
            <w:tcW w:w="4280" w:type="dxa"/>
            <w:shd w:val="clear" w:color="auto" w:fill="FFFFFF"/>
          </w:tcPr>
          <w:p w:rsidR="005E1C9C" w:rsidRPr="0038577D" w:rsidRDefault="005E1C9C" w:rsidP="005E1C9C">
            <w:pPr>
              <w:spacing w:before="20" w:after="20"/>
              <w:rPr>
                <w:rFonts w:ascii="Calibri" w:hAnsi="Calibri" w:cs="Arial"/>
                <w:sz w:val="24"/>
                <w:szCs w:val="24"/>
              </w:rPr>
            </w:pPr>
            <w:r w:rsidRPr="0038577D">
              <w:rPr>
                <w:rFonts w:ascii="Calibri" w:hAnsi="Calibri" w:cs="Arial"/>
                <w:sz w:val="24"/>
                <w:szCs w:val="24"/>
                <w:u w:val="single"/>
              </w:rPr>
              <w:t>Informieren</w:t>
            </w:r>
            <w:r>
              <w:rPr>
                <w:rFonts w:ascii="Calibri" w:hAnsi="Calibri" w:cs="Arial"/>
                <w:sz w:val="24"/>
                <w:szCs w:val="24"/>
                <w:u w:val="single"/>
              </w:rPr>
              <w:t>/</w:t>
            </w:r>
            <w:r w:rsidRPr="0038577D">
              <w:rPr>
                <w:rFonts w:ascii="Calibri" w:hAnsi="Calibri" w:cs="Arial"/>
                <w:sz w:val="24"/>
                <w:szCs w:val="24"/>
                <w:u w:val="single"/>
              </w:rPr>
              <w:t>Analysieren:</w:t>
            </w:r>
            <w:r w:rsidRPr="0038577D">
              <w:rPr>
                <w:rFonts w:ascii="Calibri" w:hAnsi="Calibri" w:cs="Arial"/>
                <w:sz w:val="24"/>
                <w:szCs w:val="24"/>
              </w:rPr>
              <w:t xml:space="preserve"> </w:t>
            </w:r>
          </w:p>
          <w:p w:rsidR="005E1C9C" w:rsidRPr="00127E1B" w:rsidRDefault="005E1C9C" w:rsidP="005E1C9C">
            <w:pPr>
              <w:pageBreakBefore/>
              <w:spacing w:before="120" w:after="120"/>
              <w:rPr>
                <w:rFonts w:ascii="Calibri" w:hAnsi="Calibri" w:cs="Calibri"/>
                <w:sz w:val="22"/>
                <w:szCs w:val="22"/>
              </w:rPr>
            </w:pPr>
            <w:r w:rsidRPr="00127E1B">
              <w:rPr>
                <w:rFonts w:ascii="Calibri" w:hAnsi="Calibri" w:cs="Arial"/>
                <w:sz w:val="22"/>
                <w:szCs w:val="22"/>
              </w:rPr>
              <w:t>Die Schülerinnen und Schüler analysieren und erfassen im Rahmen einer Handlungssituation die komplexe Aufgaben-, Frage- bzw. Problemstellung unter Berücksichtigung eines möglichen Handlungsergebnisses.</w:t>
            </w:r>
          </w:p>
        </w:tc>
        <w:tc>
          <w:tcPr>
            <w:tcW w:w="4877" w:type="dxa"/>
            <w:shd w:val="clear" w:color="auto" w:fill="FFFFFF"/>
          </w:tcPr>
          <w:p w:rsidR="005E1C9C" w:rsidRPr="00127E1B" w:rsidRDefault="005E1C9C" w:rsidP="005E1C9C">
            <w:pPr>
              <w:spacing w:before="20" w:after="20"/>
              <w:rPr>
                <w:rFonts w:ascii="Calibri" w:hAnsi="Calibri" w:cs="Calibri"/>
                <w:sz w:val="22"/>
                <w:szCs w:val="22"/>
              </w:rPr>
            </w:pPr>
          </w:p>
          <w:p w:rsidR="005E1C9C" w:rsidRPr="00127E1B" w:rsidRDefault="005E1C9C" w:rsidP="00433C56">
            <w:pPr>
              <w:spacing w:before="20" w:after="20"/>
              <w:rPr>
                <w:rFonts w:ascii="Calibri" w:hAnsi="Calibri" w:cs="Calibri"/>
                <w:sz w:val="22"/>
                <w:szCs w:val="22"/>
              </w:rPr>
            </w:pPr>
            <w:r w:rsidRPr="00127E1B">
              <w:rPr>
                <w:rFonts w:ascii="Calibri" w:hAnsi="Calibri" w:cs="Calibri"/>
                <w:sz w:val="22"/>
                <w:szCs w:val="22"/>
              </w:rPr>
              <w:t xml:space="preserve">Die Lehrkraft stellt </w:t>
            </w:r>
            <w:r w:rsidR="00433C56">
              <w:rPr>
                <w:rFonts w:ascii="Calibri" w:hAnsi="Calibri" w:cs="Calibri"/>
                <w:sz w:val="22"/>
                <w:szCs w:val="22"/>
              </w:rPr>
              <w:t xml:space="preserve">Zielsetzung und Ablauf der Lernsituation </w:t>
            </w:r>
            <w:r w:rsidRPr="00127E1B">
              <w:rPr>
                <w:rFonts w:ascii="Calibri" w:hAnsi="Calibri" w:cs="Calibri"/>
                <w:sz w:val="22"/>
                <w:szCs w:val="22"/>
              </w:rPr>
              <w:t xml:space="preserve">vor. </w:t>
            </w:r>
            <w:r>
              <w:rPr>
                <w:rFonts w:ascii="Calibri" w:hAnsi="Calibri" w:cs="Calibri"/>
                <w:sz w:val="22"/>
                <w:szCs w:val="22"/>
              </w:rPr>
              <w:t xml:space="preserve">Die SuS </w:t>
            </w:r>
            <w:r w:rsidR="00F273D0">
              <w:rPr>
                <w:rFonts w:ascii="Calibri" w:hAnsi="Calibri" w:cs="Calibri"/>
                <w:sz w:val="22"/>
                <w:szCs w:val="22"/>
              </w:rPr>
              <w:t xml:space="preserve">leiten aus </w:t>
            </w:r>
            <w:r>
              <w:rPr>
                <w:rFonts w:ascii="Calibri" w:hAnsi="Calibri" w:cs="Calibri"/>
                <w:sz w:val="22"/>
                <w:szCs w:val="22"/>
              </w:rPr>
              <w:t>dem Video-Clip das Kernproblem des Falles ab. Sie informieren sich über eine angeleitete Strukturierung durch Arbeitsblätter über die koordinativen Fähigkeiten und durch</w:t>
            </w:r>
            <w:r w:rsidR="002C2F20">
              <w:rPr>
                <w:rFonts w:ascii="Calibri" w:hAnsi="Calibri" w:cs="Calibri"/>
                <w:sz w:val="22"/>
                <w:szCs w:val="22"/>
              </w:rPr>
              <w:t xml:space="preserve"> Video-Clips über das Erlernen </w:t>
            </w:r>
            <w:r>
              <w:rPr>
                <w:rFonts w:ascii="Calibri" w:hAnsi="Calibri" w:cs="Calibri"/>
                <w:sz w:val="22"/>
                <w:szCs w:val="22"/>
              </w:rPr>
              <w:t>der Judo-Rolle.</w:t>
            </w:r>
            <w:r w:rsidRPr="00127E1B">
              <w:rPr>
                <w:rFonts w:ascii="Calibri" w:hAnsi="Calibri" w:cs="Calibri"/>
                <w:sz w:val="22"/>
                <w:szCs w:val="22"/>
              </w:rPr>
              <w:t xml:space="preserve"> </w:t>
            </w:r>
            <w:r w:rsidR="00055066">
              <w:rPr>
                <w:rFonts w:ascii="Calibri" w:hAnsi="Calibri" w:cs="Calibri"/>
                <w:sz w:val="22"/>
                <w:szCs w:val="22"/>
              </w:rPr>
              <w:t>Der Bewegungsablauf wird gemeinsam besprochen und der Übungsauftrag verbunden mit Hinweisen zur Durchführung erteilt.</w:t>
            </w:r>
          </w:p>
        </w:tc>
      </w:tr>
      <w:tr w:rsidR="005E1C9C" w:rsidRPr="00127E1B">
        <w:trPr>
          <w:trHeight w:val="1276"/>
        </w:trPr>
        <w:tc>
          <w:tcPr>
            <w:tcW w:w="4280" w:type="dxa"/>
            <w:shd w:val="clear" w:color="auto" w:fill="FFFFFF"/>
          </w:tcPr>
          <w:p w:rsidR="005E1C9C" w:rsidRPr="0038577D" w:rsidRDefault="005E1C9C" w:rsidP="005E1C9C">
            <w:pPr>
              <w:spacing w:before="20" w:after="20"/>
              <w:rPr>
                <w:rFonts w:ascii="Calibri" w:hAnsi="Calibri" w:cs="Arial"/>
                <w:sz w:val="24"/>
                <w:szCs w:val="24"/>
              </w:rPr>
            </w:pPr>
            <w:r w:rsidRPr="0038577D">
              <w:rPr>
                <w:rFonts w:ascii="Calibri" w:hAnsi="Calibri" w:cs="Arial"/>
                <w:sz w:val="24"/>
                <w:szCs w:val="24"/>
                <w:u w:val="single"/>
              </w:rPr>
              <w:t>Planen:</w:t>
            </w:r>
            <w:r w:rsidRPr="0038577D">
              <w:rPr>
                <w:rFonts w:ascii="Calibri" w:hAnsi="Calibri" w:cs="Arial"/>
                <w:sz w:val="24"/>
                <w:szCs w:val="24"/>
              </w:rPr>
              <w:t xml:space="preserve"> </w:t>
            </w:r>
          </w:p>
          <w:p w:rsidR="005E1C9C" w:rsidRPr="00127E1B" w:rsidRDefault="005E1C9C" w:rsidP="005E1C9C">
            <w:pPr>
              <w:pageBreakBefore/>
              <w:spacing w:before="120" w:after="120"/>
              <w:rPr>
                <w:rFonts w:ascii="Calibri" w:hAnsi="Calibri" w:cs="Arial"/>
                <w:sz w:val="22"/>
                <w:szCs w:val="22"/>
              </w:rPr>
            </w:pPr>
            <w:r w:rsidRPr="00127E1B">
              <w:rPr>
                <w:rFonts w:ascii="Calibri" w:hAnsi="Calibri" w:cs="Arial"/>
                <w:sz w:val="22"/>
                <w:szCs w:val="22"/>
              </w:rPr>
              <w:t>Die Schülerinnen und Schüler planen ihr Vorgehen zur Bearbeitung und Dokumentation der komplexen Aufgaben-, Frage- bzw. Problemstellung. Die Planung erfordert, sich Informationen für die Durchführung zu beschaffen, einen vorläufigen Arbeits- und Zeitplan zu erstellen, die angestrebte Art eines Handlungsergebnisses vorzuschlagen und mögliche Kriterien für die Kontrolle und Beurteilung des Handlungsergebnisses zu identifizieren.</w:t>
            </w:r>
          </w:p>
        </w:tc>
        <w:tc>
          <w:tcPr>
            <w:tcW w:w="4877" w:type="dxa"/>
            <w:shd w:val="clear" w:color="auto" w:fill="FFFFFF"/>
          </w:tcPr>
          <w:p w:rsidR="005E1C9C" w:rsidRPr="00127E1B" w:rsidRDefault="005E1C9C" w:rsidP="005E1C9C">
            <w:pPr>
              <w:spacing w:before="20" w:after="20"/>
              <w:rPr>
                <w:rFonts w:ascii="Calibri" w:hAnsi="Calibri" w:cs="Calibri"/>
                <w:sz w:val="22"/>
                <w:szCs w:val="22"/>
              </w:rPr>
            </w:pPr>
          </w:p>
          <w:p w:rsidR="005E1C9C" w:rsidRPr="00127E1B" w:rsidRDefault="005E1C9C" w:rsidP="005E1C9C">
            <w:pPr>
              <w:spacing w:before="20" w:after="20"/>
              <w:rPr>
                <w:rFonts w:ascii="Calibri" w:hAnsi="Calibri" w:cs="Calibri"/>
                <w:sz w:val="22"/>
                <w:szCs w:val="22"/>
              </w:rPr>
            </w:pPr>
            <w:r>
              <w:rPr>
                <w:rFonts w:ascii="Calibri" w:hAnsi="Calibri" w:cs="Calibri"/>
                <w:sz w:val="22"/>
                <w:szCs w:val="22"/>
              </w:rPr>
              <w:t>Auf der Ebene der Übungskartenerstellung planen sie die Beschaffung der notwendigen Beispiele für die Erstellung der Übungskarte. Bei dem Erlernen der Judorolle planen sie ihre Übungen und die notwendig gewordene Unterstützung durch Mitschüler*innen oder Lehrkraft.</w:t>
            </w:r>
          </w:p>
        </w:tc>
      </w:tr>
      <w:tr w:rsidR="005E1C9C" w:rsidRPr="00127E1B">
        <w:trPr>
          <w:trHeight w:val="1276"/>
        </w:trPr>
        <w:tc>
          <w:tcPr>
            <w:tcW w:w="4280" w:type="dxa"/>
            <w:shd w:val="clear" w:color="auto" w:fill="FFFFFF"/>
          </w:tcPr>
          <w:p w:rsidR="005E1C9C" w:rsidRDefault="005E1C9C" w:rsidP="005E1C9C">
            <w:pPr>
              <w:spacing w:before="20" w:after="20"/>
              <w:rPr>
                <w:rFonts w:ascii="Calibri" w:hAnsi="Calibri" w:cs="Arial"/>
                <w:sz w:val="24"/>
                <w:szCs w:val="24"/>
                <w:u w:val="single"/>
              </w:rPr>
            </w:pPr>
            <w:r w:rsidRPr="0038577D">
              <w:rPr>
                <w:rFonts w:ascii="Calibri" w:hAnsi="Calibri" w:cs="Arial"/>
                <w:sz w:val="24"/>
                <w:szCs w:val="24"/>
                <w:u w:val="single"/>
              </w:rPr>
              <w:t>Entscheiden</w:t>
            </w:r>
            <w:r>
              <w:rPr>
                <w:rFonts w:ascii="Calibri" w:hAnsi="Calibri" w:cs="Arial"/>
                <w:sz w:val="24"/>
                <w:szCs w:val="24"/>
                <w:u w:val="single"/>
              </w:rPr>
              <w:t>:</w:t>
            </w:r>
          </w:p>
          <w:p w:rsidR="005E1C9C" w:rsidRPr="00127E1B" w:rsidRDefault="005E1C9C" w:rsidP="005E1C9C">
            <w:pPr>
              <w:pageBreakBefore/>
              <w:spacing w:before="120" w:after="120"/>
              <w:rPr>
                <w:rFonts w:ascii="Calibri" w:hAnsi="Calibri" w:cs="Arial"/>
                <w:sz w:val="22"/>
                <w:szCs w:val="22"/>
                <w:u w:val="single"/>
              </w:rPr>
            </w:pPr>
            <w:r w:rsidRPr="00127E1B">
              <w:rPr>
                <w:rFonts w:ascii="Calibri" w:hAnsi="Calibri" w:cs="Arial"/>
                <w:sz w:val="22"/>
                <w:szCs w:val="22"/>
              </w:rPr>
              <w:t>Die Schülerinnen und Schüler entscheiden sich auf Grundlage der vorangegangenen Planung für einen Lösungsweg oder mehrere Lösungswege und legen dabei ein Handlungsergebnis sowie Vorgehensweise, Zeitrahmen, Verantwortlichkeiten und Beurteilungskriterien fest.</w:t>
            </w:r>
          </w:p>
        </w:tc>
        <w:tc>
          <w:tcPr>
            <w:tcW w:w="4877" w:type="dxa"/>
            <w:shd w:val="clear" w:color="auto" w:fill="FFFFFF"/>
          </w:tcPr>
          <w:p w:rsidR="005E1C9C" w:rsidRDefault="005E1C9C" w:rsidP="005E1C9C">
            <w:pPr>
              <w:spacing w:before="20" w:after="20"/>
              <w:rPr>
                <w:rFonts w:ascii="Calibri" w:hAnsi="Calibri" w:cs="Calibri"/>
                <w:sz w:val="22"/>
                <w:szCs w:val="22"/>
              </w:rPr>
            </w:pPr>
          </w:p>
          <w:p w:rsidR="005E1C9C" w:rsidRDefault="005E1C9C" w:rsidP="005E1C9C">
            <w:pPr>
              <w:spacing w:before="20" w:after="20"/>
              <w:rPr>
                <w:rFonts w:ascii="Calibri" w:hAnsi="Calibri" w:cs="Calibri"/>
                <w:sz w:val="22"/>
                <w:szCs w:val="22"/>
              </w:rPr>
            </w:pPr>
            <w:r>
              <w:rPr>
                <w:rFonts w:ascii="Calibri" w:hAnsi="Calibri" w:cs="Calibri"/>
                <w:sz w:val="22"/>
                <w:szCs w:val="22"/>
              </w:rPr>
              <w:t xml:space="preserve">Die </w:t>
            </w:r>
            <w:r w:rsidR="00013723">
              <w:rPr>
                <w:rFonts w:ascii="Calibri" w:hAnsi="Calibri" w:cs="Calibri"/>
                <w:sz w:val="22"/>
                <w:szCs w:val="22"/>
              </w:rPr>
              <w:t xml:space="preserve">SuS </w:t>
            </w:r>
            <w:r>
              <w:rPr>
                <w:rFonts w:ascii="Calibri" w:hAnsi="Calibri" w:cs="Calibri"/>
                <w:sz w:val="22"/>
                <w:szCs w:val="22"/>
              </w:rPr>
              <w:t>entscheiden sich für eine bestimmte Übungsauswahl.</w:t>
            </w:r>
          </w:p>
          <w:p w:rsidR="005E1C9C" w:rsidRPr="00127E1B" w:rsidRDefault="005E1C9C" w:rsidP="005E1C9C">
            <w:pPr>
              <w:spacing w:before="20" w:after="20"/>
              <w:rPr>
                <w:rFonts w:ascii="Calibri" w:hAnsi="Calibri" w:cs="Calibri"/>
                <w:sz w:val="22"/>
                <w:szCs w:val="22"/>
              </w:rPr>
            </w:pPr>
            <w:r>
              <w:rPr>
                <w:rFonts w:ascii="Calibri" w:hAnsi="Calibri" w:cs="Calibri"/>
                <w:sz w:val="22"/>
                <w:szCs w:val="22"/>
              </w:rPr>
              <w:t>Sie entscheiden sich für eine bestimmte Spezialaufgabe.</w:t>
            </w:r>
          </w:p>
        </w:tc>
      </w:tr>
      <w:tr w:rsidR="005E1C9C" w:rsidRPr="00127E1B">
        <w:trPr>
          <w:trHeight w:val="552"/>
        </w:trPr>
        <w:tc>
          <w:tcPr>
            <w:tcW w:w="4280" w:type="dxa"/>
            <w:shd w:val="clear" w:color="auto" w:fill="FFFFFF"/>
          </w:tcPr>
          <w:p w:rsidR="005E1C9C" w:rsidRPr="0038577D" w:rsidRDefault="005E1C9C" w:rsidP="005E1C9C">
            <w:pPr>
              <w:spacing w:before="20" w:after="20"/>
              <w:rPr>
                <w:rFonts w:ascii="Calibri" w:hAnsi="Calibri" w:cs="Arial"/>
                <w:sz w:val="24"/>
                <w:szCs w:val="24"/>
                <w:u w:val="single"/>
              </w:rPr>
            </w:pPr>
            <w:r>
              <w:rPr>
                <w:rFonts w:ascii="Calibri" w:hAnsi="Calibri" w:cs="Arial"/>
                <w:sz w:val="24"/>
                <w:szCs w:val="24"/>
                <w:u w:val="single"/>
              </w:rPr>
              <w:t>Durchführen</w:t>
            </w:r>
            <w:r w:rsidRPr="0038577D">
              <w:rPr>
                <w:rFonts w:ascii="Calibri" w:hAnsi="Calibri" w:cs="Arial"/>
                <w:sz w:val="24"/>
                <w:szCs w:val="24"/>
                <w:u w:val="single"/>
              </w:rPr>
              <w:t xml:space="preserve">: </w:t>
            </w:r>
          </w:p>
          <w:p w:rsidR="005E1C9C" w:rsidRPr="0038577D" w:rsidRDefault="005E1C9C" w:rsidP="00562DB0">
            <w:pPr>
              <w:pageBreakBefore/>
              <w:spacing w:before="120" w:after="120"/>
              <w:rPr>
                <w:rFonts w:ascii="Calibri" w:hAnsi="Calibri" w:cs="Arial"/>
                <w:sz w:val="24"/>
                <w:szCs w:val="24"/>
              </w:rPr>
            </w:pPr>
            <w:r w:rsidRPr="00127E1B">
              <w:rPr>
                <w:rFonts w:ascii="Calibri" w:hAnsi="Calibri" w:cs="Arial"/>
                <w:sz w:val="22"/>
                <w:szCs w:val="22"/>
              </w:rPr>
              <w:t xml:space="preserve">Die Schülerinnen und Schüler bearbeiten die komplexe Aufgaben-, Frage- bzw. Problemstellung entsprechend der Planungsentscheidungen. Sie beschaffen ggf. weitere Informationen und verarbeiten die vorhandenen Informationen, um das Handlungsergebnis zu erreichen und </w:t>
            </w:r>
            <w:r w:rsidR="00562DB0">
              <w:rPr>
                <w:rFonts w:ascii="Calibri" w:hAnsi="Calibri" w:cs="Arial"/>
                <w:sz w:val="22"/>
                <w:szCs w:val="22"/>
              </w:rPr>
              <w:t>ge</w:t>
            </w:r>
            <w:r w:rsidR="00562DB0" w:rsidRPr="00127E1B">
              <w:rPr>
                <w:rFonts w:ascii="Calibri" w:hAnsi="Calibri" w:cs="Arial"/>
                <w:sz w:val="22"/>
                <w:szCs w:val="22"/>
              </w:rPr>
              <w:t>gebenenfalls zu präsentieren.</w:t>
            </w:r>
          </w:p>
        </w:tc>
        <w:tc>
          <w:tcPr>
            <w:tcW w:w="4877" w:type="dxa"/>
            <w:shd w:val="clear" w:color="auto" w:fill="FFFFFF"/>
          </w:tcPr>
          <w:p w:rsidR="005E1C9C" w:rsidRDefault="005E1C9C" w:rsidP="005E1C9C">
            <w:pPr>
              <w:spacing w:before="20" w:after="20"/>
              <w:rPr>
                <w:rFonts w:ascii="Calibri" w:hAnsi="Calibri" w:cs="Calibri"/>
                <w:sz w:val="22"/>
                <w:szCs w:val="22"/>
              </w:rPr>
            </w:pPr>
          </w:p>
          <w:p w:rsidR="005E1C9C" w:rsidRDefault="005E1C9C" w:rsidP="005E1C9C">
            <w:pPr>
              <w:spacing w:before="20" w:after="20"/>
              <w:rPr>
                <w:rFonts w:ascii="Calibri" w:hAnsi="Calibri" w:cs="Calibri"/>
                <w:sz w:val="22"/>
                <w:szCs w:val="22"/>
              </w:rPr>
            </w:pPr>
            <w:r>
              <w:rPr>
                <w:rFonts w:ascii="Calibri" w:hAnsi="Calibri" w:cs="Calibri"/>
                <w:sz w:val="22"/>
                <w:szCs w:val="22"/>
              </w:rPr>
              <w:t>Die Übungskarte wird erstellt</w:t>
            </w:r>
            <w:r w:rsidRPr="00127E1B">
              <w:rPr>
                <w:rFonts w:ascii="Calibri" w:hAnsi="Calibri" w:cs="Calibri"/>
                <w:sz w:val="22"/>
                <w:szCs w:val="22"/>
              </w:rPr>
              <w:t>.</w:t>
            </w:r>
          </w:p>
          <w:p w:rsidR="005E1C9C" w:rsidRPr="00127E1B" w:rsidRDefault="005E1C9C" w:rsidP="005E1C9C">
            <w:pPr>
              <w:spacing w:before="20" w:after="20"/>
              <w:rPr>
                <w:rFonts w:ascii="Calibri" w:hAnsi="Calibri" w:cs="Calibri"/>
                <w:sz w:val="22"/>
                <w:szCs w:val="22"/>
              </w:rPr>
            </w:pPr>
            <w:r>
              <w:rPr>
                <w:rFonts w:ascii="Calibri" w:hAnsi="Calibri" w:cs="Calibri"/>
                <w:sz w:val="22"/>
                <w:szCs w:val="22"/>
              </w:rPr>
              <w:t>Die Judorolle wird geübt.</w:t>
            </w:r>
          </w:p>
        </w:tc>
      </w:tr>
      <w:tr w:rsidR="00562DB0" w:rsidRPr="00127E1B">
        <w:trPr>
          <w:trHeight w:val="552"/>
        </w:trPr>
        <w:tc>
          <w:tcPr>
            <w:tcW w:w="4280" w:type="dxa"/>
            <w:shd w:val="clear" w:color="auto" w:fill="FFFFFF"/>
          </w:tcPr>
          <w:p w:rsidR="00562DB0" w:rsidRPr="0038577D" w:rsidRDefault="00562DB0" w:rsidP="00562DB0">
            <w:pPr>
              <w:spacing w:before="20" w:after="20"/>
              <w:rPr>
                <w:rFonts w:ascii="Calibri" w:hAnsi="Calibri" w:cs="Arial"/>
                <w:sz w:val="24"/>
                <w:szCs w:val="24"/>
                <w:u w:val="single"/>
              </w:rPr>
            </w:pPr>
            <w:r w:rsidRPr="0038577D">
              <w:rPr>
                <w:rFonts w:ascii="Calibri" w:hAnsi="Calibri" w:cs="Arial"/>
                <w:sz w:val="24"/>
                <w:szCs w:val="24"/>
                <w:u w:val="single"/>
              </w:rPr>
              <w:t>Kontrollieren/Bewerten:</w:t>
            </w:r>
            <w:r w:rsidRPr="0038577D">
              <w:rPr>
                <w:rFonts w:ascii="Calibri" w:hAnsi="Calibri" w:cs="Arial"/>
                <w:sz w:val="24"/>
                <w:szCs w:val="24"/>
              </w:rPr>
              <w:t xml:space="preserve"> </w:t>
            </w:r>
          </w:p>
          <w:p w:rsidR="00562DB0" w:rsidRPr="00127E1B" w:rsidRDefault="00562DB0" w:rsidP="00562DB0">
            <w:pPr>
              <w:spacing w:before="20" w:after="20"/>
              <w:rPr>
                <w:rFonts w:ascii="Calibri" w:hAnsi="Calibri" w:cs="Arial"/>
                <w:sz w:val="22"/>
                <w:szCs w:val="22"/>
              </w:rPr>
            </w:pPr>
            <w:r w:rsidRPr="00127E1B">
              <w:rPr>
                <w:rFonts w:ascii="Calibri" w:hAnsi="Calibri" w:cs="Arial"/>
                <w:sz w:val="22"/>
                <w:szCs w:val="22"/>
              </w:rPr>
              <w:t xml:space="preserve">Die Schülerinnen und Schüler kontrollieren das Handlungsergebnis auf Vollständigkeit und Plausibilität gemäß festgelegter Beurteilungskriterien (Soll-Ist-Vergleich). Sie beurteilen die Eignung des Handlungsergebnisses als Lösung für die </w:t>
            </w:r>
            <w:r w:rsidRPr="00127E1B">
              <w:rPr>
                <w:rFonts w:ascii="Calibri" w:hAnsi="Calibri" w:cs="Arial"/>
                <w:sz w:val="22"/>
                <w:szCs w:val="22"/>
              </w:rPr>
              <w:lastRenderedPageBreak/>
              <w:t>zentrale Aufgaben-, Frage- bzw. Problemstellung.</w:t>
            </w:r>
          </w:p>
          <w:p w:rsidR="00562DB0" w:rsidRPr="0038577D" w:rsidRDefault="00562DB0" w:rsidP="00562DB0">
            <w:pPr>
              <w:spacing w:before="20" w:after="20"/>
              <w:rPr>
                <w:rFonts w:ascii="Calibri" w:hAnsi="Calibri" w:cs="Arial"/>
                <w:sz w:val="24"/>
                <w:szCs w:val="24"/>
              </w:rPr>
            </w:pPr>
          </w:p>
        </w:tc>
        <w:tc>
          <w:tcPr>
            <w:tcW w:w="4877" w:type="dxa"/>
            <w:shd w:val="clear" w:color="auto" w:fill="FFFFFF"/>
          </w:tcPr>
          <w:p w:rsidR="00562DB0" w:rsidRDefault="00562DB0" w:rsidP="00562DB0">
            <w:pPr>
              <w:spacing w:before="20" w:after="20"/>
              <w:rPr>
                <w:rFonts w:ascii="Calibri" w:hAnsi="Calibri" w:cs="Calibri"/>
                <w:sz w:val="22"/>
                <w:szCs w:val="22"/>
              </w:rPr>
            </w:pPr>
          </w:p>
          <w:p w:rsidR="00562DB0" w:rsidRPr="00127E1B" w:rsidRDefault="00562DB0" w:rsidP="00562DB0">
            <w:pPr>
              <w:spacing w:before="20" w:after="20"/>
              <w:rPr>
                <w:rFonts w:ascii="Calibri" w:hAnsi="Calibri" w:cs="Calibri"/>
                <w:sz w:val="22"/>
                <w:szCs w:val="22"/>
              </w:rPr>
            </w:pPr>
            <w:r w:rsidRPr="00127E1B">
              <w:rPr>
                <w:rFonts w:ascii="Calibri" w:hAnsi="Calibri" w:cs="Calibri"/>
                <w:sz w:val="22"/>
                <w:szCs w:val="22"/>
              </w:rPr>
              <w:t xml:space="preserve">Die SuS bewerten </w:t>
            </w:r>
            <w:r>
              <w:rPr>
                <w:rFonts w:ascii="Calibri" w:hAnsi="Calibri" w:cs="Calibri"/>
                <w:sz w:val="22"/>
                <w:szCs w:val="22"/>
              </w:rPr>
              <w:t>ihre Übungskarten und geben sich dazu gegenseitig Rückmeldungen.</w:t>
            </w:r>
          </w:p>
        </w:tc>
      </w:tr>
      <w:tr w:rsidR="00562DB0" w:rsidRPr="00127E1B">
        <w:trPr>
          <w:trHeight w:val="552"/>
        </w:trPr>
        <w:tc>
          <w:tcPr>
            <w:tcW w:w="4280" w:type="dxa"/>
            <w:shd w:val="clear" w:color="auto" w:fill="FFFFFF"/>
          </w:tcPr>
          <w:p w:rsidR="00562DB0" w:rsidRPr="0038577D" w:rsidRDefault="00562DB0" w:rsidP="00562DB0">
            <w:pPr>
              <w:spacing w:before="20" w:after="20"/>
              <w:rPr>
                <w:rFonts w:ascii="Calibri" w:hAnsi="Calibri" w:cs="Arial"/>
                <w:sz w:val="24"/>
                <w:szCs w:val="24"/>
              </w:rPr>
            </w:pPr>
            <w:r>
              <w:rPr>
                <w:rFonts w:ascii="Calibri" w:hAnsi="Calibri" w:cs="Arial"/>
                <w:sz w:val="24"/>
                <w:szCs w:val="24"/>
                <w:u w:val="single"/>
              </w:rPr>
              <w:t>Reflektieren</w:t>
            </w:r>
            <w:r w:rsidRPr="0038577D">
              <w:rPr>
                <w:rFonts w:ascii="Calibri" w:hAnsi="Calibri" w:cs="Arial"/>
                <w:sz w:val="24"/>
                <w:szCs w:val="24"/>
                <w:u w:val="single"/>
              </w:rPr>
              <w:t>:</w:t>
            </w:r>
            <w:r w:rsidRPr="0038577D">
              <w:rPr>
                <w:rFonts w:ascii="Calibri" w:hAnsi="Calibri" w:cs="Arial"/>
                <w:sz w:val="24"/>
                <w:szCs w:val="24"/>
              </w:rPr>
              <w:t xml:space="preserve"> </w:t>
            </w:r>
          </w:p>
          <w:p w:rsidR="00562DB0" w:rsidRPr="00127E1B" w:rsidRDefault="00562DB0" w:rsidP="00562DB0">
            <w:pPr>
              <w:spacing w:before="20" w:after="20"/>
              <w:rPr>
                <w:rFonts w:ascii="Calibri" w:hAnsi="Calibri" w:cs="Calibri"/>
                <w:b/>
                <w:sz w:val="22"/>
                <w:szCs w:val="22"/>
              </w:rPr>
            </w:pPr>
            <w:r w:rsidRPr="00127E1B">
              <w:rPr>
                <w:rFonts w:ascii="Calibri" w:hAnsi="Calibri" w:cs="Arial"/>
                <w:sz w:val="22"/>
                <w:szCs w:val="22"/>
              </w:rPr>
              <w:t>Die Schülerinnen und Schüler reflektieren die Bearbeitung der komplexen Aufgaben-, Frage- bzw. Problemstellung. Sie identifizieren Stärken und Verbesserungspotentiale des eigenen Lernprozesses sowie des Arbeitsprozesses in den Phasen der vollständigen Handlung und erweitern damit ihre Handlungskompetenz.</w:t>
            </w:r>
          </w:p>
        </w:tc>
        <w:tc>
          <w:tcPr>
            <w:tcW w:w="4877" w:type="dxa"/>
            <w:shd w:val="clear" w:color="auto" w:fill="FFFFFF"/>
          </w:tcPr>
          <w:p w:rsidR="00562DB0" w:rsidRDefault="00562DB0" w:rsidP="00562DB0">
            <w:pPr>
              <w:spacing w:before="20" w:after="20"/>
              <w:rPr>
                <w:rFonts w:ascii="Calibri" w:hAnsi="Calibri" w:cs="Calibri"/>
                <w:sz w:val="22"/>
                <w:szCs w:val="22"/>
              </w:rPr>
            </w:pPr>
          </w:p>
          <w:p w:rsidR="00562DB0" w:rsidRPr="00127E1B" w:rsidRDefault="00562DB0" w:rsidP="00562DB0">
            <w:pPr>
              <w:spacing w:before="20" w:after="20"/>
              <w:rPr>
                <w:rFonts w:ascii="Calibri" w:hAnsi="Calibri" w:cs="Calibri"/>
                <w:sz w:val="22"/>
                <w:szCs w:val="22"/>
              </w:rPr>
            </w:pPr>
            <w:r w:rsidRPr="00127E1B">
              <w:rPr>
                <w:rFonts w:ascii="Calibri" w:hAnsi="Calibri" w:cs="Calibri"/>
                <w:sz w:val="22"/>
                <w:szCs w:val="22"/>
              </w:rPr>
              <w:t xml:space="preserve">Die SuS </w:t>
            </w:r>
            <w:r>
              <w:rPr>
                <w:rFonts w:ascii="Calibri" w:hAnsi="Calibri" w:cs="Calibri"/>
                <w:sz w:val="22"/>
                <w:szCs w:val="22"/>
              </w:rPr>
              <w:t>hinterfragen die Möglichkeiten und Bedingungen, die Übungskarten in der Freizeit einzusetzen. Sie setzen sich mit den Erfahrungen aus dem Erlernen der Judo-Rolle für ihre Alltagssicherheit und das eigene Wagniserleben auseinander.</w:t>
            </w:r>
          </w:p>
        </w:tc>
      </w:tr>
    </w:tbl>
    <w:p w:rsidR="00820CD1" w:rsidRDefault="00820CD1" w:rsidP="00820CD1"/>
    <w:p w:rsidR="00562DB0" w:rsidRDefault="00562DB0" w:rsidP="00562DB0">
      <w:r>
        <w:br w:type="page"/>
      </w:r>
    </w:p>
    <w:tbl>
      <w:tblPr>
        <w:tblpPr w:leftFromText="141" w:rightFromText="141" w:tblpY="-480"/>
        <w:tblW w:w="9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57"/>
      </w:tblGrid>
      <w:tr w:rsidR="00562DB0" w:rsidRPr="00104E0D">
        <w:tc>
          <w:tcPr>
            <w:tcW w:w="9157" w:type="dxa"/>
            <w:shd w:val="clear" w:color="auto" w:fill="DAEEF3"/>
          </w:tcPr>
          <w:p w:rsidR="00562DB0" w:rsidRPr="00104E0D" w:rsidRDefault="00562DB0" w:rsidP="00A00A47">
            <w:pPr>
              <w:spacing w:before="20" w:after="20"/>
              <w:rPr>
                <w:rFonts w:ascii="Calibri" w:hAnsi="Calibri" w:cs="Calibri"/>
                <w:b/>
                <w:sz w:val="24"/>
                <w:szCs w:val="24"/>
              </w:rPr>
            </w:pPr>
            <w:r w:rsidRPr="00104E0D">
              <w:rPr>
                <w:rFonts w:ascii="Calibri" w:hAnsi="Calibri" w:cs="Calibri"/>
                <w:b/>
                <w:sz w:val="24"/>
                <w:szCs w:val="24"/>
              </w:rPr>
              <w:lastRenderedPageBreak/>
              <w:t>Berücksichtigung schulischer Entscheidungen</w:t>
            </w:r>
            <w:r>
              <w:rPr>
                <w:rFonts w:ascii="Calibri" w:hAnsi="Calibri" w:cs="Calibri"/>
                <w:b/>
                <w:sz w:val="24"/>
                <w:szCs w:val="24"/>
              </w:rPr>
              <w:t xml:space="preserve">/weiterführende Hinweise </w:t>
            </w:r>
          </w:p>
        </w:tc>
      </w:tr>
      <w:tr w:rsidR="00562DB0" w:rsidRPr="00104E0D">
        <w:tc>
          <w:tcPr>
            <w:tcW w:w="9157" w:type="dxa"/>
            <w:shd w:val="clear" w:color="auto" w:fill="FFFFFF"/>
          </w:tcPr>
          <w:p w:rsidR="00C50CBB" w:rsidRDefault="00562DB0" w:rsidP="00A00A47">
            <w:pPr>
              <w:spacing w:before="20" w:after="20"/>
              <w:rPr>
                <w:rFonts w:ascii="Calibri" w:hAnsi="Calibri"/>
                <w:sz w:val="24"/>
                <w:szCs w:val="24"/>
              </w:rPr>
            </w:pPr>
            <w:r w:rsidRPr="00104E0D">
              <w:rPr>
                <w:rFonts w:ascii="Calibri" w:hAnsi="Calibri" w:cs="Calibri"/>
                <w:b/>
                <w:sz w:val="24"/>
                <w:szCs w:val="24"/>
              </w:rPr>
              <w:t>Eingangsvoraussetzungen für die LS:</w:t>
            </w:r>
            <w:r w:rsidRPr="00104E0D">
              <w:rPr>
                <w:rFonts w:ascii="Calibri" w:hAnsi="Calibri" w:cs="Calibri"/>
                <w:sz w:val="24"/>
                <w:szCs w:val="24"/>
              </w:rPr>
              <w:t xml:space="preserve"> </w:t>
            </w:r>
            <w:r w:rsidR="002C2F20">
              <w:rPr>
                <w:rFonts w:ascii="Calibri" w:hAnsi="Calibri"/>
                <w:sz w:val="24"/>
                <w:szCs w:val="24"/>
              </w:rPr>
              <w:t xml:space="preserve">durchschnittliche </w:t>
            </w:r>
            <w:r w:rsidR="004152B4">
              <w:rPr>
                <w:rFonts w:ascii="Calibri" w:hAnsi="Calibri"/>
                <w:sz w:val="24"/>
                <w:szCs w:val="24"/>
              </w:rPr>
              <w:t xml:space="preserve">altersbezogene motorische Fähigkeiten </w:t>
            </w:r>
            <w:r w:rsidR="00C50CBB">
              <w:rPr>
                <w:rFonts w:ascii="Calibri" w:hAnsi="Calibri"/>
                <w:sz w:val="24"/>
                <w:szCs w:val="24"/>
              </w:rPr>
              <w:t>oh</w:t>
            </w:r>
            <w:r w:rsidR="002C2F20">
              <w:rPr>
                <w:rFonts w:ascii="Calibri" w:hAnsi="Calibri"/>
                <w:sz w:val="24"/>
                <w:szCs w:val="24"/>
              </w:rPr>
              <w:t>ne körperliche Einschränkungen</w:t>
            </w:r>
          </w:p>
          <w:p w:rsidR="00562DB0" w:rsidRPr="00104E0D" w:rsidRDefault="00562DB0" w:rsidP="00A00A47">
            <w:pPr>
              <w:spacing w:before="20" w:after="20"/>
              <w:rPr>
                <w:rFonts w:ascii="Calibri" w:hAnsi="Calibri" w:cs="Calibri"/>
                <w:sz w:val="24"/>
                <w:szCs w:val="24"/>
              </w:rPr>
            </w:pPr>
          </w:p>
          <w:p w:rsidR="00562DB0" w:rsidRPr="0054575A" w:rsidRDefault="00562DB0" w:rsidP="00A00A47">
            <w:pPr>
              <w:spacing w:before="20" w:after="20"/>
              <w:rPr>
                <w:rFonts w:ascii="Calibri" w:hAnsi="Calibri" w:cs="Calibri"/>
                <w:b/>
                <w:sz w:val="24"/>
                <w:szCs w:val="24"/>
              </w:rPr>
            </w:pPr>
            <w:r>
              <w:rPr>
                <w:rFonts w:ascii="Calibri" w:hAnsi="Calibri" w:cs="Calibri"/>
                <w:b/>
                <w:sz w:val="24"/>
                <w:szCs w:val="24"/>
              </w:rPr>
              <w:t xml:space="preserve">Einbindung inaktiver Schülerinnen und Schüler: </w:t>
            </w:r>
            <w:r w:rsidR="00C50CBB">
              <w:rPr>
                <w:rFonts w:ascii="Calibri" w:hAnsi="Calibri" w:cs="Calibri"/>
                <w:sz w:val="24"/>
                <w:szCs w:val="24"/>
              </w:rPr>
              <w:t>Übernahme der rein theoretischen Bearbeitung, der Präsentation sowie des Bewegungsfeedbacks</w:t>
            </w:r>
          </w:p>
          <w:p w:rsidR="00562DB0" w:rsidRDefault="00562DB0" w:rsidP="00A00A47">
            <w:pPr>
              <w:spacing w:before="20" w:after="20"/>
              <w:rPr>
                <w:rFonts w:ascii="Calibri" w:hAnsi="Calibri" w:cs="Calibri"/>
                <w:b/>
                <w:sz w:val="24"/>
                <w:szCs w:val="24"/>
              </w:rPr>
            </w:pPr>
          </w:p>
          <w:p w:rsidR="00562DB0" w:rsidRPr="00104E0D" w:rsidRDefault="00562DB0" w:rsidP="00A00A47">
            <w:pPr>
              <w:spacing w:before="20" w:after="20"/>
              <w:rPr>
                <w:rFonts w:ascii="Calibri" w:hAnsi="Calibri" w:cs="Calibri"/>
                <w:b/>
                <w:sz w:val="24"/>
                <w:szCs w:val="24"/>
              </w:rPr>
            </w:pPr>
            <w:r w:rsidRPr="00104E0D">
              <w:rPr>
                <w:rFonts w:ascii="Calibri" w:hAnsi="Calibri" w:cs="Calibri"/>
                <w:b/>
                <w:sz w:val="24"/>
                <w:szCs w:val="24"/>
              </w:rPr>
              <w:t xml:space="preserve">Verknüpfungen zu anderen Lernfeldern/Lernsituationen/Fächern: </w:t>
            </w:r>
          </w:p>
          <w:p w:rsidR="00562DB0" w:rsidRDefault="00562DB0" w:rsidP="00A00A47">
            <w:pPr>
              <w:spacing w:before="20" w:after="20"/>
              <w:rPr>
                <w:rFonts w:ascii="Calibri" w:hAnsi="Calibri" w:cs="Calibri"/>
                <w:sz w:val="24"/>
                <w:szCs w:val="24"/>
              </w:rPr>
            </w:pPr>
            <w:r>
              <w:rPr>
                <w:rFonts w:ascii="Calibri" w:hAnsi="Calibri" w:cs="Calibri"/>
                <w:sz w:val="24"/>
                <w:szCs w:val="24"/>
              </w:rPr>
              <w:t>Ausdruck und Wahrnehmung: Bewegungsanalyse, Rhythmus</w:t>
            </w:r>
          </w:p>
          <w:p w:rsidR="00562DB0" w:rsidRPr="00104E0D" w:rsidRDefault="00562DB0" w:rsidP="00A00A47">
            <w:pPr>
              <w:spacing w:before="20" w:after="20"/>
              <w:rPr>
                <w:rFonts w:ascii="Calibri" w:hAnsi="Calibri" w:cs="Calibri"/>
                <w:sz w:val="24"/>
                <w:szCs w:val="24"/>
              </w:rPr>
            </w:pPr>
          </w:p>
          <w:p w:rsidR="00562DB0" w:rsidRPr="00661F1F" w:rsidRDefault="00562DB0" w:rsidP="00A00A47">
            <w:pPr>
              <w:spacing w:before="20" w:after="20"/>
              <w:rPr>
                <w:rFonts w:ascii="Calibri" w:hAnsi="Calibri"/>
                <w:i/>
                <w:sz w:val="24"/>
                <w:szCs w:val="24"/>
              </w:rPr>
            </w:pPr>
            <w:r w:rsidRPr="00104E0D">
              <w:rPr>
                <w:rFonts w:ascii="Calibri" w:hAnsi="Calibri" w:cs="Calibri"/>
                <w:b/>
                <w:sz w:val="24"/>
                <w:szCs w:val="24"/>
              </w:rPr>
              <w:t>Leistungsfeststellung</w:t>
            </w:r>
            <w:r>
              <w:rPr>
                <w:rFonts w:ascii="Calibri" w:hAnsi="Calibri" w:cs="Calibri"/>
                <w:b/>
                <w:sz w:val="24"/>
                <w:szCs w:val="24"/>
              </w:rPr>
              <w:t>/-bewertung</w:t>
            </w:r>
            <w:r w:rsidRPr="00104E0D">
              <w:rPr>
                <w:rFonts w:ascii="Calibri" w:hAnsi="Calibri" w:cs="Calibri"/>
                <w:b/>
                <w:sz w:val="24"/>
                <w:szCs w:val="24"/>
              </w:rPr>
              <w:t>:</w:t>
            </w:r>
            <w:r w:rsidRPr="00104E0D">
              <w:rPr>
                <w:rFonts w:ascii="Calibri" w:hAnsi="Calibri" w:cs="Calibri"/>
                <w:sz w:val="24"/>
                <w:szCs w:val="24"/>
              </w:rPr>
              <w:t xml:space="preserve"> </w:t>
            </w:r>
            <w:r w:rsidRPr="0054575A">
              <w:rPr>
                <w:rFonts w:ascii="Calibri" w:hAnsi="Calibri"/>
                <w:sz w:val="24"/>
                <w:szCs w:val="24"/>
              </w:rPr>
              <w:t xml:space="preserve">s. </w:t>
            </w:r>
            <w:r w:rsidR="00851B92">
              <w:rPr>
                <w:rFonts w:ascii="Calibri" w:hAnsi="Calibri"/>
                <w:sz w:val="24"/>
                <w:szCs w:val="24"/>
              </w:rPr>
              <w:t>Tabellarische Darstellung der Lernsituation</w:t>
            </w:r>
          </w:p>
          <w:p w:rsidR="00562DB0" w:rsidRPr="00104E0D" w:rsidRDefault="00562DB0" w:rsidP="00A00A47">
            <w:pPr>
              <w:spacing w:before="20" w:after="20"/>
              <w:rPr>
                <w:rFonts w:ascii="Calibri" w:hAnsi="Calibri" w:cs="Calibri"/>
                <w:sz w:val="24"/>
                <w:szCs w:val="24"/>
              </w:rPr>
            </w:pPr>
          </w:p>
          <w:p w:rsidR="00562DB0" w:rsidRPr="00104E0D" w:rsidRDefault="00562DB0" w:rsidP="00A00A47">
            <w:pPr>
              <w:spacing w:before="20" w:after="20"/>
              <w:rPr>
                <w:rFonts w:ascii="Calibri" w:hAnsi="Calibri" w:cs="Calibri"/>
                <w:sz w:val="24"/>
                <w:szCs w:val="24"/>
              </w:rPr>
            </w:pPr>
            <w:r w:rsidRPr="00104E0D">
              <w:rPr>
                <w:rFonts w:ascii="Calibri" w:hAnsi="Calibri" w:cs="Calibri"/>
                <w:b/>
                <w:sz w:val="24"/>
                <w:szCs w:val="24"/>
              </w:rPr>
              <w:t>Organisation (Ausstattung/ggf. Lernortkooperation):</w:t>
            </w:r>
            <w:r>
              <w:rPr>
                <w:rFonts w:ascii="Calibri" w:hAnsi="Calibri" w:cs="Calibri"/>
                <w:sz w:val="24"/>
                <w:szCs w:val="24"/>
              </w:rPr>
              <w:t xml:space="preserve"> </w:t>
            </w:r>
            <w:r w:rsidR="00C50CBB">
              <w:rPr>
                <w:rFonts w:ascii="Calibri" w:hAnsi="Calibri" w:cs="Calibri"/>
                <w:sz w:val="24"/>
                <w:szCs w:val="24"/>
              </w:rPr>
              <w:t>entfällt</w:t>
            </w:r>
          </w:p>
          <w:p w:rsidR="00562DB0" w:rsidRPr="00104E0D" w:rsidRDefault="00562DB0" w:rsidP="00A00A47">
            <w:pPr>
              <w:spacing w:before="20" w:after="20"/>
              <w:rPr>
                <w:rFonts w:ascii="Calibri" w:hAnsi="Calibri" w:cs="Calibri"/>
                <w:sz w:val="24"/>
                <w:szCs w:val="24"/>
              </w:rPr>
            </w:pPr>
          </w:p>
          <w:p w:rsidR="00562DB0" w:rsidRPr="00661F1F" w:rsidRDefault="00562DB0" w:rsidP="00A00A47">
            <w:pPr>
              <w:spacing w:before="20" w:after="20"/>
              <w:rPr>
                <w:rFonts w:ascii="Calibri" w:hAnsi="Calibri" w:cs="Calibri"/>
                <w:i/>
                <w:sz w:val="24"/>
                <w:szCs w:val="24"/>
              </w:rPr>
            </w:pPr>
            <w:r w:rsidRPr="00104E0D">
              <w:rPr>
                <w:rFonts w:ascii="Calibri" w:hAnsi="Calibri" w:cs="Calibri"/>
                <w:b/>
                <w:sz w:val="24"/>
                <w:szCs w:val="24"/>
              </w:rPr>
              <w:t>Sozialformen:</w:t>
            </w:r>
            <w:r>
              <w:rPr>
                <w:rFonts w:ascii="Calibri" w:hAnsi="Calibri" w:cs="Calibri"/>
                <w:b/>
                <w:sz w:val="24"/>
                <w:szCs w:val="24"/>
              </w:rPr>
              <w:t xml:space="preserve"> </w:t>
            </w:r>
            <w:r w:rsidR="00C50CBB">
              <w:rPr>
                <w:rFonts w:ascii="Calibri" w:hAnsi="Calibri" w:cs="Calibri"/>
                <w:sz w:val="24"/>
                <w:szCs w:val="24"/>
              </w:rPr>
              <w:t>Einzelarbeit, Partnerarbeit</w:t>
            </w:r>
            <w:r w:rsidR="00851B92">
              <w:rPr>
                <w:rFonts w:ascii="Calibri" w:hAnsi="Calibri" w:cs="Calibri"/>
                <w:sz w:val="24"/>
                <w:szCs w:val="24"/>
              </w:rPr>
              <w:t xml:space="preserve"> (ggf. per Video)</w:t>
            </w:r>
          </w:p>
          <w:p w:rsidR="00562DB0" w:rsidRPr="00104E0D" w:rsidRDefault="00562DB0" w:rsidP="00A00A47">
            <w:pPr>
              <w:spacing w:before="20" w:after="20"/>
              <w:rPr>
                <w:rFonts w:ascii="Calibri" w:hAnsi="Calibri" w:cs="Calibri"/>
                <w:sz w:val="24"/>
                <w:szCs w:val="24"/>
              </w:rPr>
            </w:pPr>
          </w:p>
          <w:p w:rsidR="00562DB0" w:rsidRPr="00104E0D" w:rsidRDefault="00562DB0" w:rsidP="00A00A47">
            <w:pPr>
              <w:spacing w:before="20" w:after="20"/>
              <w:rPr>
                <w:rFonts w:ascii="Calibri" w:hAnsi="Calibri" w:cs="Calibri"/>
                <w:sz w:val="24"/>
                <w:szCs w:val="24"/>
              </w:rPr>
            </w:pPr>
            <w:r w:rsidRPr="00104E0D">
              <w:rPr>
                <w:rFonts w:ascii="Calibri" w:hAnsi="Calibri" w:cs="Calibri"/>
                <w:b/>
                <w:sz w:val="24"/>
                <w:szCs w:val="24"/>
              </w:rPr>
              <w:t>Methodische Hinweise:</w:t>
            </w:r>
            <w:r>
              <w:rPr>
                <w:rFonts w:ascii="Calibri" w:hAnsi="Calibri" w:cs="Calibri"/>
                <w:b/>
                <w:sz w:val="24"/>
                <w:szCs w:val="24"/>
              </w:rPr>
              <w:t xml:space="preserve"> </w:t>
            </w:r>
            <w:r w:rsidRPr="007B4171">
              <w:rPr>
                <w:rFonts w:ascii="Calibri" w:hAnsi="Calibri" w:cs="Calibri"/>
                <w:sz w:val="24"/>
                <w:szCs w:val="24"/>
              </w:rPr>
              <w:t>Bewegungsdemonstration</w:t>
            </w:r>
            <w:r w:rsidRPr="007B4171">
              <w:rPr>
                <w:rFonts w:ascii="Calibri" w:hAnsi="Calibri"/>
                <w:sz w:val="24"/>
                <w:szCs w:val="24"/>
              </w:rPr>
              <w:t>, Bewegungsbeschreibungen, Beobachtungen und Selbsteinschätzungen, Zwischen- und Abschlussreflexionen</w:t>
            </w:r>
          </w:p>
          <w:p w:rsidR="00562DB0" w:rsidRPr="00104E0D" w:rsidRDefault="00562DB0" w:rsidP="00A00A47">
            <w:pPr>
              <w:spacing w:before="20" w:after="20"/>
              <w:rPr>
                <w:rFonts w:ascii="Calibri" w:hAnsi="Calibri" w:cs="Calibri"/>
                <w:sz w:val="24"/>
                <w:szCs w:val="24"/>
              </w:rPr>
            </w:pPr>
          </w:p>
          <w:p w:rsidR="00562DB0" w:rsidRPr="00104E0D" w:rsidRDefault="00562DB0" w:rsidP="00A00A47">
            <w:pPr>
              <w:spacing w:before="20" w:after="20"/>
              <w:rPr>
                <w:rFonts w:ascii="Calibri" w:hAnsi="Calibri"/>
                <w:sz w:val="24"/>
                <w:szCs w:val="24"/>
              </w:rPr>
            </w:pPr>
            <w:r w:rsidRPr="00104E0D">
              <w:rPr>
                <w:rFonts w:ascii="Calibri" w:hAnsi="Calibri" w:cs="Calibri"/>
                <w:b/>
                <w:sz w:val="24"/>
                <w:szCs w:val="24"/>
              </w:rPr>
              <w:t xml:space="preserve">Medien: </w:t>
            </w:r>
            <w:r w:rsidRPr="009807A7">
              <w:rPr>
                <w:rFonts w:ascii="Calibri" w:hAnsi="Calibri" w:cs="Calibri"/>
                <w:sz w:val="24"/>
                <w:szCs w:val="24"/>
              </w:rPr>
              <w:t xml:space="preserve">z.B. </w:t>
            </w:r>
            <w:r w:rsidR="002C44E9">
              <w:rPr>
                <w:rFonts w:ascii="Calibri" w:hAnsi="Calibri" w:cs="Calibri"/>
                <w:sz w:val="24"/>
                <w:szCs w:val="24"/>
              </w:rPr>
              <w:t>Videokonferenzplattform,</w:t>
            </w:r>
            <w:r w:rsidRPr="009807A7">
              <w:rPr>
                <w:rFonts w:ascii="Calibri" w:hAnsi="Calibri"/>
                <w:sz w:val="24"/>
                <w:szCs w:val="24"/>
              </w:rPr>
              <w:t xml:space="preserve"> Videosequenzen, Arbeitsblätter, Beobachtungs- und Bewertungsbögen</w:t>
            </w:r>
            <w:r w:rsidR="002C44E9">
              <w:rPr>
                <w:rFonts w:ascii="Calibri" w:hAnsi="Calibri"/>
                <w:sz w:val="24"/>
                <w:szCs w:val="24"/>
              </w:rPr>
              <w:t>, Videoaufzeichnungsgeräte (Schüler*innen), Dateiaustauschplattform</w:t>
            </w:r>
            <w:r w:rsidR="009357EF">
              <w:rPr>
                <w:rFonts w:ascii="Calibri" w:hAnsi="Calibri"/>
                <w:sz w:val="24"/>
                <w:szCs w:val="24"/>
              </w:rPr>
              <w:t>,</w:t>
            </w:r>
            <w:r w:rsidR="005E4A43">
              <w:rPr>
                <w:rFonts w:ascii="Calibri" w:hAnsi="Calibri"/>
                <w:color w:val="008000"/>
                <w:sz w:val="24"/>
                <w:szCs w:val="24"/>
              </w:rPr>
              <w:t xml:space="preserve"> s. hierzu Datei Material</w:t>
            </w:r>
          </w:p>
          <w:p w:rsidR="00562DB0" w:rsidRPr="00104E0D" w:rsidRDefault="00562DB0" w:rsidP="00A00A47">
            <w:pPr>
              <w:spacing w:before="20" w:after="20"/>
              <w:rPr>
                <w:rFonts w:ascii="Calibri" w:hAnsi="Calibri"/>
                <w:sz w:val="24"/>
                <w:szCs w:val="24"/>
              </w:rPr>
            </w:pPr>
          </w:p>
          <w:p w:rsidR="00562DB0" w:rsidRPr="0016078A" w:rsidRDefault="00562DB0" w:rsidP="00A00A47">
            <w:pPr>
              <w:spacing w:before="20" w:after="20"/>
              <w:rPr>
                <w:rFonts w:ascii="Calibri" w:hAnsi="Calibri" w:cs="Calibri"/>
                <w:i/>
                <w:sz w:val="24"/>
                <w:szCs w:val="24"/>
              </w:rPr>
            </w:pPr>
            <w:r w:rsidRPr="00104E0D">
              <w:rPr>
                <w:rFonts w:ascii="Calibri" w:hAnsi="Calibri" w:cs="Calibri"/>
                <w:b/>
                <w:sz w:val="24"/>
                <w:szCs w:val="24"/>
              </w:rPr>
              <w:t>Quellen:</w:t>
            </w:r>
            <w:r>
              <w:rPr>
                <w:rFonts w:ascii="Calibri" w:hAnsi="Calibri" w:cs="Calibri"/>
                <w:b/>
                <w:sz w:val="24"/>
                <w:szCs w:val="24"/>
              </w:rPr>
              <w:t xml:space="preserve"> </w:t>
            </w:r>
            <w:r w:rsidRPr="009807A7">
              <w:rPr>
                <w:rFonts w:ascii="Calibri" w:hAnsi="Calibri" w:cs="Calibri"/>
                <w:sz w:val="24"/>
                <w:szCs w:val="24"/>
              </w:rPr>
              <w:t>Literatur, Zeitschriften, Internet</w:t>
            </w:r>
          </w:p>
          <w:p w:rsidR="00562DB0" w:rsidRPr="000502DC" w:rsidRDefault="00090C43" w:rsidP="00A00A47">
            <w:pPr>
              <w:spacing w:before="20" w:after="20"/>
              <w:rPr>
                <w:rFonts w:ascii="Calibri" w:hAnsi="Calibri" w:cs="Calibri"/>
                <w:szCs w:val="24"/>
              </w:rPr>
            </w:pPr>
            <w:hyperlink r:id="rId7" w:history="1">
              <w:r w:rsidR="00851B92" w:rsidRPr="002A1957">
                <w:rPr>
                  <w:rStyle w:val="Hyperlink"/>
                  <w:rFonts w:ascii="Calibri" w:hAnsi="Calibri" w:cs="Calibri"/>
                  <w:szCs w:val="24"/>
                </w:rPr>
                <w:t>https://www</w:t>
              </w:r>
            </w:hyperlink>
            <w:r w:rsidR="00C50CBB" w:rsidRPr="000502DC">
              <w:rPr>
                <w:rFonts w:ascii="Calibri" w:hAnsi="Calibri" w:cs="Calibri"/>
                <w:szCs w:val="24"/>
              </w:rPr>
              <w:t>.dr-gumpert.de/html/koordinative_faehigkeiten.html</w:t>
            </w:r>
          </w:p>
          <w:p w:rsidR="00562DB0" w:rsidRPr="00C50CBB" w:rsidRDefault="00090C43" w:rsidP="00A00A47">
            <w:pPr>
              <w:spacing w:before="20" w:after="20"/>
              <w:rPr>
                <w:rFonts w:ascii="Calibri" w:hAnsi="Calibri" w:cs="Calibri"/>
                <w:sz w:val="22"/>
                <w:szCs w:val="22"/>
              </w:rPr>
            </w:pPr>
            <w:hyperlink r:id="rId8" w:history="1">
              <w:r w:rsidR="00851B92" w:rsidRPr="002A1957">
                <w:rPr>
                  <w:rStyle w:val="Hyperlink"/>
                  <w:rFonts w:ascii="Calibri" w:hAnsi="Calibri" w:cs="Calibri"/>
                  <w:szCs w:val="22"/>
                </w:rPr>
                <w:t>https://knsu</w:t>
              </w:r>
            </w:hyperlink>
            <w:r w:rsidR="00C50CBB" w:rsidRPr="000502DC">
              <w:rPr>
                <w:rFonts w:ascii="Calibri" w:hAnsi="Calibri" w:cs="Calibri"/>
                <w:szCs w:val="22"/>
              </w:rPr>
              <w:t>.de/sport-und/bewegung/die-koordinativen-faehigkeiten</w:t>
            </w:r>
          </w:p>
        </w:tc>
      </w:tr>
    </w:tbl>
    <w:p w:rsidR="00562DB0" w:rsidRDefault="00562DB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p w:rsidR="002C2F20" w:rsidRDefault="002C2F20" w:rsidP="00562DB0"/>
    <w:tbl>
      <w:tblPr>
        <w:tblStyle w:val="Tabellenraster"/>
        <w:tblW w:w="0" w:type="auto"/>
        <w:tblLook w:val="04A0" w:firstRow="1" w:lastRow="0" w:firstColumn="1" w:lastColumn="0" w:noHBand="0" w:noVBand="1"/>
      </w:tblPr>
      <w:tblGrid>
        <w:gridCol w:w="3063"/>
        <w:gridCol w:w="2583"/>
        <w:gridCol w:w="2125"/>
        <w:gridCol w:w="1517"/>
      </w:tblGrid>
      <w:tr w:rsidR="00AF6BE3">
        <w:tc>
          <w:tcPr>
            <w:tcW w:w="9288" w:type="dxa"/>
            <w:gridSpan w:val="4"/>
            <w:shd w:val="clear" w:color="auto" w:fill="DDD9C3" w:themeFill="background2" w:themeFillShade="E6"/>
          </w:tcPr>
          <w:p w:rsidR="00AF6BE3" w:rsidRPr="00453E5E" w:rsidRDefault="00AF6BE3" w:rsidP="003D5763">
            <w:pPr>
              <w:rPr>
                <w:b/>
              </w:rPr>
            </w:pPr>
            <w:r w:rsidRPr="00453E5E">
              <w:rPr>
                <w:b/>
                <w:color w:val="002060"/>
              </w:rPr>
              <w:t>Leistungsfeststellung</w:t>
            </w:r>
            <w:r>
              <w:rPr>
                <w:b/>
                <w:color w:val="002060"/>
              </w:rPr>
              <w:t xml:space="preserve"> und </w:t>
            </w:r>
            <w:r w:rsidR="00851B92">
              <w:rPr>
                <w:b/>
                <w:color w:val="002060"/>
              </w:rPr>
              <w:t>–</w:t>
            </w:r>
            <w:r w:rsidR="003D5763">
              <w:rPr>
                <w:b/>
                <w:color w:val="002060"/>
              </w:rPr>
              <w:t>bewertung</w:t>
            </w:r>
          </w:p>
        </w:tc>
      </w:tr>
      <w:tr w:rsidR="002C2F20">
        <w:tc>
          <w:tcPr>
            <w:tcW w:w="3063" w:type="dxa"/>
          </w:tcPr>
          <w:p w:rsidR="00AF6BE3" w:rsidRPr="00025A01" w:rsidRDefault="00AF6BE3">
            <w:pPr>
              <w:rPr>
                <w:b/>
                <w:color w:val="002060"/>
              </w:rPr>
            </w:pPr>
            <w:r w:rsidRPr="00025A01">
              <w:rPr>
                <w:b/>
                <w:color w:val="002060"/>
              </w:rPr>
              <w:lastRenderedPageBreak/>
              <w:t>Kompetenz</w:t>
            </w:r>
          </w:p>
        </w:tc>
        <w:tc>
          <w:tcPr>
            <w:tcW w:w="2583" w:type="dxa"/>
          </w:tcPr>
          <w:p w:rsidR="00AF6BE3" w:rsidRPr="00025A01" w:rsidRDefault="00AF6BE3">
            <w:pPr>
              <w:rPr>
                <w:b/>
                <w:color w:val="002060"/>
              </w:rPr>
            </w:pPr>
            <w:r w:rsidRPr="00025A01">
              <w:rPr>
                <w:b/>
                <w:color w:val="002060"/>
              </w:rPr>
              <w:t>Performanz</w:t>
            </w:r>
          </w:p>
        </w:tc>
        <w:tc>
          <w:tcPr>
            <w:tcW w:w="2125" w:type="dxa"/>
          </w:tcPr>
          <w:p w:rsidR="00AF6BE3" w:rsidRPr="00025A01" w:rsidRDefault="00AF6BE3">
            <w:pPr>
              <w:rPr>
                <w:b/>
                <w:color w:val="002060"/>
              </w:rPr>
            </w:pPr>
            <w:r w:rsidRPr="00025A01">
              <w:rPr>
                <w:b/>
                <w:color w:val="002060"/>
              </w:rPr>
              <w:t>Format</w:t>
            </w:r>
          </w:p>
        </w:tc>
        <w:tc>
          <w:tcPr>
            <w:tcW w:w="1517" w:type="dxa"/>
          </w:tcPr>
          <w:p w:rsidR="00AF6BE3" w:rsidRPr="00025A01" w:rsidRDefault="00AF6BE3">
            <w:pPr>
              <w:rPr>
                <w:b/>
                <w:color w:val="002060"/>
              </w:rPr>
            </w:pPr>
            <w:r>
              <w:rPr>
                <w:b/>
                <w:color w:val="002060"/>
              </w:rPr>
              <w:t>Leistungs-feststellung/-beurteilung</w:t>
            </w:r>
          </w:p>
        </w:tc>
      </w:tr>
      <w:tr w:rsidR="002C2F20">
        <w:tc>
          <w:tcPr>
            <w:tcW w:w="3063" w:type="dxa"/>
            <w:shd w:val="clear" w:color="auto" w:fill="DDD9C3" w:themeFill="background2" w:themeFillShade="E6"/>
          </w:tcPr>
          <w:p w:rsidR="00AF6BE3" w:rsidRPr="00E55D94" w:rsidRDefault="00AF6BE3">
            <w:pPr>
              <w:rPr>
                <w:b/>
                <w:color w:val="002060"/>
              </w:rPr>
            </w:pPr>
            <w:r w:rsidRPr="00E55D94">
              <w:rPr>
                <w:b/>
                <w:color w:val="002060"/>
              </w:rPr>
              <w:t>Fachliche Kompetenzen</w:t>
            </w:r>
            <w:r w:rsidR="000E3C10">
              <w:rPr>
                <w:b/>
                <w:color w:val="002060"/>
              </w:rPr>
              <w:br/>
            </w:r>
            <w:r w:rsidR="000E3C10" w:rsidRPr="000E3C10">
              <w:rPr>
                <w:color w:val="002060"/>
                <w:sz w:val="18"/>
              </w:rPr>
              <w:t>(≈ inhaltsbez. Kompetenzen)</w:t>
            </w:r>
          </w:p>
        </w:tc>
        <w:tc>
          <w:tcPr>
            <w:tcW w:w="2583" w:type="dxa"/>
            <w:shd w:val="clear" w:color="auto" w:fill="DDD9C3" w:themeFill="background2" w:themeFillShade="E6"/>
          </w:tcPr>
          <w:p w:rsidR="00AF6BE3" w:rsidRDefault="00AF6BE3"/>
        </w:tc>
        <w:tc>
          <w:tcPr>
            <w:tcW w:w="2125" w:type="dxa"/>
            <w:shd w:val="clear" w:color="auto" w:fill="DDD9C3" w:themeFill="background2" w:themeFillShade="E6"/>
          </w:tcPr>
          <w:p w:rsidR="00AF6BE3" w:rsidRDefault="00AF6BE3"/>
        </w:tc>
        <w:tc>
          <w:tcPr>
            <w:tcW w:w="1517" w:type="dxa"/>
            <w:shd w:val="clear" w:color="auto" w:fill="DDD9C3" w:themeFill="background2" w:themeFillShade="E6"/>
          </w:tcPr>
          <w:p w:rsidR="00AF6BE3" w:rsidRDefault="00AF6BE3">
            <w:r>
              <w:rPr>
                <w:color w:val="002060"/>
              </w:rPr>
              <w:t>Anteil: 50 %</w:t>
            </w:r>
          </w:p>
        </w:tc>
      </w:tr>
      <w:tr w:rsidR="002C2F20">
        <w:tc>
          <w:tcPr>
            <w:tcW w:w="3063" w:type="dxa"/>
          </w:tcPr>
          <w:p w:rsidR="00BD38E1" w:rsidRPr="00745611" w:rsidRDefault="000E3C10" w:rsidP="00BD38E1">
            <w:pPr>
              <w:spacing w:before="20" w:after="20"/>
              <w:rPr>
                <w:color w:val="FF0000"/>
              </w:rPr>
            </w:pPr>
            <w:r>
              <w:rPr>
                <w:color w:val="FF0000"/>
              </w:rPr>
              <w:t>...</w:t>
            </w:r>
            <w:r w:rsidR="00830525">
              <w:rPr>
                <w:color w:val="FF0000"/>
              </w:rPr>
              <w:t xml:space="preserve">unterscheiden die verschiedenen koordinativen Fähigkeiten in </w:t>
            </w:r>
            <w:r w:rsidR="005E1C9C">
              <w:rPr>
                <w:color w:val="FF0000"/>
              </w:rPr>
              <w:t xml:space="preserve">Sport- und/oder </w:t>
            </w:r>
            <w:r w:rsidR="00830525">
              <w:rPr>
                <w:color w:val="FF0000"/>
              </w:rPr>
              <w:t>Alltagssituationen</w:t>
            </w:r>
            <w:r w:rsidR="00BD38E1" w:rsidRPr="00745611">
              <w:rPr>
                <w:color w:val="FF0000"/>
              </w:rPr>
              <w:t>.</w:t>
            </w:r>
          </w:p>
          <w:p w:rsidR="00AF6BE3" w:rsidRPr="00BD38E1" w:rsidRDefault="00AF6BE3" w:rsidP="00BD38E1">
            <w:pPr>
              <w:spacing w:before="20" w:after="20"/>
              <w:rPr>
                <w:color w:val="FF0000"/>
              </w:rPr>
            </w:pPr>
          </w:p>
        </w:tc>
        <w:tc>
          <w:tcPr>
            <w:tcW w:w="2583" w:type="dxa"/>
          </w:tcPr>
          <w:p w:rsidR="00AF6BE3" w:rsidRPr="00025A01" w:rsidRDefault="008F077D" w:rsidP="008F077D">
            <w:pPr>
              <w:rPr>
                <w:color w:val="002060"/>
              </w:rPr>
            </w:pPr>
            <w:r>
              <w:rPr>
                <w:color w:val="002060"/>
              </w:rPr>
              <w:t>Korrektheit</w:t>
            </w:r>
            <w:r w:rsidR="00E55D94">
              <w:rPr>
                <w:color w:val="002060"/>
              </w:rPr>
              <w:t xml:space="preserve"> der Aussagen</w:t>
            </w:r>
            <w:r>
              <w:rPr>
                <w:color w:val="002060"/>
              </w:rPr>
              <w:t xml:space="preserve"> bezüglich der Arten der motorischen Fähigkeiten</w:t>
            </w:r>
          </w:p>
        </w:tc>
        <w:tc>
          <w:tcPr>
            <w:tcW w:w="2125" w:type="dxa"/>
          </w:tcPr>
          <w:p w:rsidR="00AF6BE3" w:rsidRPr="00025A01" w:rsidRDefault="00C035FC">
            <w:pPr>
              <w:rPr>
                <w:color w:val="002060"/>
              </w:rPr>
            </w:pPr>
            <w:r>
              <w:rPr>
                <w:color w:val="002060"/>
              </w:rPr>
              <w:t>Arbeitsblatt</w:t>
            </w:r>
          </w:p>
        </w:tc>
        <w:tc>
          <w:tcPr>
            <w:tcW w:w="1517" w:type="dxa"/>
          </w:tcPr>
          <w:p w:rsidR="00AF6BE3" w:rsidRDefault="008A2A7C" w:rsidP="00BD38E1">
            <w:r>
              <w:rPr>
                <w:color w:val="002060"/>
              </w:rPr>
              <w:t>Sach- und Individualnorm</w:t>
            </w:r>
            <w:r w:rsidR="00AF6BE3" w:rsidRPr="00D73CA3">
              <w:rPr>
                <w:color w:val="002060"/>
              </w:rPr>
              <w:t xml:space="preserve"> </w:t>
            </w:r>
          </w:p>
        </w:tc>
      </w:tr>
      <w:tr w:rsidR="002C2F20">
        <w:tc>
          <w:tcPr>
            <w:tcW w:w="3063" w:type="dxa"/>
          </w:tcPr>
          <w:p w:rsidR="006955FA" w:rsidRDefault="000E3C10">
            <w:pPr>
              <w:rPr>
                <w:rFonts w:cs="Times New Roman"/>
                <w:color w:val="FF0000"/>
                <w:lang w:eastAsia="de-DE"/>
              </w:rPr>
            </w:pPr>
            <w:r>
              <w:rPr>
                <w:color w:val="FF0000"/>
              </w:rPr>
              <w:t xml:space="preserve">... </w:t>
            </w:r>
            <w:r w:rsidR="00830525">
              <w:rPr>
                <w:color w:val="FF0000"/>
              </w:rPr>
              <w:t>entwickeln eine</w:t>
            </w:r>
            <w:r w:rsidR="00821350">
              <w:rPr>
                <w:color w:val="FF0000"/>
              </w:rPr>
              <w:t xml:space="preserve"> Übung oder einen</w:t>
            </w:r>
            <w:r w:rsidR="00830525">
              <w:rPr>
                <w:color w:val="FF0000"/>
              </w:rPr>
              <w:t xml:space="preserve"> Koordinationspar</w:t>
            </w:r>
            <w:r w:rsidR="00390189">
              <w:rPr>
                <w:color w:val="FF0000"/>
              </w:rPr>
              <w:t>c</w:t>
            </w:r>
            <w:r w:rsidR="00830525">
              <w:rPr>
                <w:color w:val="FF0000"/>
              </w:rPr>
              <w:t>our.</w:t>
            </w:r>
          </w:p>
        </w:tc>
        <w:tc>
          <w:tcPr>
            <w:tcW w:w="2583" w:type="dxa"/>
          </w:tcPr>
          <w:p w:rsidR="00830525" w:rsidRDefault="005E1C9C">
            <w:r>
              <w:t>Gestaltung der Übungen</w:t>
            </w:r>
          </w:p>
        </w:tc>
        <w:tc>
          <w:tcPr>
            <w:tcW w:w="2125" w:type="dxa"/>
          </w:tcPr>
          <w:p w:rsidR="006955FA" w:rsidRDefault="005E1C9C">
            <w:pPr>
              <w:rPr>
                <w:rFonts w:cs="Times New Roman"/>
                <w:color w:val="002060"/>
                <w:lang w:eastAsia="de-DE"/>
              </w:rPr>
            </w:pPr>
            <w:r>
              <w:rPr>
                <w:color w:val="002060"/>
              </w:rPr>
              <w:t>Übungskarte</w:t>
            </w:r>
            <w:r w:rsidR="00821350">
              <w:rPr>
                <w:color w:val="002060"/>
              </w:rPr>
              <w:t>/-plan</w:t>
            </w:r>
            <w:r>
              <w:rPr>
                <w:color w:val="002060"/>
              </w:rPr>
              <w:t xml:space="preserve"> + </w:t>
            </w:r>
            <w:r w:rsidR="00851B92">
              <w:rPr>
                <w:color w:val="002060"/>
              </w:rPr>
              <w:t>Präsentation</w:t>
            </w:r>
          </w:p>
        </w:tc>
        <w:tc>
          <w:tcPr>
            <w:tcW w:w="1517" w:type="dxa"/>
          </w:tcPr>
          <w:p w:rsidR="00830525" w:rsidRDefault="005E1C9C">
            <w:pPr>
              <w:rPr>
                <w:color w:val="002060"/>
              </w:rPr>
            </w:pPr>
            <w:r>
              <w:rPr>
                <w:color w:val="002060"/>
              </w:rPr>
              <w:t>Sachnorm</w:t>
            </w:r>
          </w:p>
        </w:tc>
      </w:tr>
      <w:tr w:rsidR="002C2F20">
        <w:tc>
          <w:tcPr>
            <w:tcW w:w="3063" w:type="dxa"/>
          </w:tcPr>
          <w:p w:rsidR="00AF6BE3" w:rsidRPr="00B16003" w:rsidRDefault="000E3C10">
            <w:pPr>
              <w:rPr>
                <w:color w:val="002060"/>
              </w:rPr>
            </w:pPr>
            <w:r>
              <w:rPr>
                <w:color w:val="FF0000"/>
              </w:rPr>
              <w:t xml:space="preserve">... </w:t>
            </w:r>
            <w:r w:rsidR="00830525">
              <w:rPr>
                <w:color w:val="FF0000"/>
              </w:rPr>
              <w:t>demonstrieren die Judo-Rolle oder Rolle vorwärts</w:t>
            </w:r>
            <w:r>
              <w:rPr>
                <w:color w:val="FF0000"/>
              </w:rPr>
              <w:t>.</w:t>
            </w:r>
            <w:r w:rsidR="008A2A7C" w:rsidRPr="00BA4959">
              <w:t xml:space="preserve"> </w:t>
            </w:r>
          </w:p>
        </w:tc>
        <w:tc>
          <w:tcPr>
            <w:tcW w:w="2583" w:type="dxa"/>
          </w:tcPr>
          <w:p w:rsidR="00AF6BE3" w:rsidRDefault="005E1C9C">
            <w:r>
              <w:t>Videoclip</w:t>
            </w:r>
          </w:p>
        </w:tc>
        <w:tc>
          <w:tcPr>
            <w:tcW w:w="2125" w:type="dxa"/>
          </w:tcPr>
          <w:p w:rsidR="00AF6BE3" w:rsidRDefault="008A2A7C">
            <w:r w:rsidRPr="00025A01">
              <w:rPr>
                <w:color w:val="002060"/>
              </w:rPr>
              <w:t>L-Beobachtung</w:t>
            </w:r>
          </w:p>
        </w:tc>
        <w:tc>
          <w:tcPr>
            <w:tcW w:w="1517" w:type="dxa"/>
          </w:tcPr>
          <w:p w:rsidR="00AF6BE3" w:rsidRDefault="008A2A7C">
            <w:r>
              <w:rPr>
                <w:color w:val="002060"/>
              </w:rPr>
              <w:t>Sach- und Individualnorm</w:t>
            </w:r>
            <w:r w:rsidRPr="00D73CA3">
              <w:rPr>
                <w:color w:val="002060"/>
              </w:rPr>
              <w:t xml:space="preserve"> </w:t>
            </w:r>
          </w:p>
        </w:tc>
      </w:tr>
      <w:tr w:rsidR="002C2F20">
        <w:tc>
          <w:tcPr>
            <w:tcW w:w="3063" w:type="dxa"/>
            <w:shd w:val="clear" w:color="auto" w:fill="DDD9C3" w:themeFill="background2" w:themeFillShade="E6"/>
          </w:tcPr>
          <w:p w:rsidR="00AF6BE3" w:rsidRPr="00E55D94" w:rsidRDefault="00AF6BE3">
            <w:pPr>
              <w:rPr>
                <w:b/>
                <w:color w:val="002060"/>
              </w:rPr>
            </w:pPr>
            <w:r w:rsidRPr="00E55D94">
              <w:rPr>
                <w:b/>
                <w:color w:val="002060"/>
              </w:rPr>
              <w:t>Personale Kompetenzen</w:t>
            </w:r>
            <w:r w:rsidR="000E3C10">
              <w:rPr>
                <w:b/>
                <w:color w:val="002060"/>
              </w:rPr>
              <w:br/>
            </w:r>
            <w:r w:rsidR="000E3C10" w:rsidRPr="000E3C10">
              <w:rPr>
                <w:b/>
                <w:color w:val="002060"/>
                <w:sz w:val="18"/>
              </w:rPr>
              <w:t>(≈ prozessbez. Kompetenzen)</w:t>
            </w:r>
          </w:p>
        </w:tc>
        <w:tc>
          <w:tcPr>
            <w:tcW w:w="2583" w:type="dxa"/>
            <w:shd w:val="clear" w:color="auto" w:fill="DDD9C3" w:themeFill="background2" w:themeFillShade="E6"/>
          </w:tcPr>
          <w:p w:rsidR="00AF6BE3" w:rsidRPr="00BD43D7" w:rsidRDefault="00AF6BE3">
            <w:pPr>
              <w:rPr>
                <w:rFonts w:cs="Calibri"/>
                <w:color w:val="002060"/>
              </w:rPr>
            </w:pPr>
          </w:p>
        </w:tc>
        <w:tc>
          <w:tcPr>
            <w:tcW w:w="2125" w:type="dxa"/>
            <w:shd w:val="clear" w:color="auto" w:fill="DDD9C3" w:themeFill="background2" w:themeFillShade="E6"/>
          </w:tcPr>
          <w:p w:rsidR="00AF6BE3" w:rsidRPr="00BD43D7" w:rsidRDefault="00AF6BE3">
            <w:pPr>
              <w:rPr>
                <w:rFonts w:cs="Calibri"/>
                <w:color w:val="002060"/>
              </w:rPr>
            </w:pPr>
          </w:p>
        </w:tc>
        <w:tc>
          <w:tcPr>
            <w:tcW w:w="1517" w:type="dxa"/>
            <w:shd w:val="clear" w:color="auto" w:fill="DDD9C3" w:themeFill="background2" w:themeFillShade="E6"/>
          </w:tcPr>
          <w:p w:rsidR="00AF6BE3" w:rsidRPr="00BD43D7" w:rsidRDefault="00AF6BE3">
            <w:pPr>
              <w:rPr>
                <w:rFonts w:cs="Calibri"/>
                <w:color w:val="002060"/>
              </w:rPr>
            </w:pPr>
            <w:r w:rsidRPr="00BD43D7">
              <w:rPr>
                <w:rFonts w:cs="Calibri"/>
                <w:color w:val="002060"/>
              </w:rPr>
              <w:t>50 %</w:t>
            </w:r>
          </w:p>
        </w:tc>
      </w:tr>
      <w:tr w:rsidR="002C2F20">
        <w:tc>
          <w:tcPr>
            <w:tcW w:w="3063" w:type="dxa"/>
          </w:tcPr>
          <w:p w:rsidR="00AF6BE3" w:rsidRPr="00025A01" w:rsidRDefault="000E3C10" w:rsidP="00BD38E1">
            <w:pPr>
              <w:spacing w:before="20" w:after="20"/>
              <w:rPr>
                <w:color w:val="FF0000"/>
              </w:rPr>
            </w:pPr>
            <w:r>
              <w:rPr>
                <w:color w:val="FF0000"/>
              </w:rPr>
              <w:t xml:space="preserve">... </w:t>
            </w:r>
            <w:r w:rsidR="0063722A">
              <w:rPr>
                <w:color w:val="FF0000"/>
              </w:rPr>
              <w:t>lassen sich auf Neues ein</w:t>
            </w:r>
            <w:r w:rsidR="00AF6BE3" w:rsidRPr="00025A01">
              <w:rPr>
                <w:color w:val="FF0000"/>
              </w:rPr>
              <w:t>.</w:t>
            </w:r>
          </w:p>
          <w:p w:rsidR="00AF6BE3" w:rsidRPr="00BD38E1" w:rsidRDefault="00AF6BE3" w:rsidP="00BD38E1">
            <w:pPr>
              <w:spacing w:before="20" w:after="20"/>
              <w:rPr>
                <w:color w:val="FF0000"/>
              </w:rPr>
            </w:pPr>
          </w:p>
        </w:tc>
        <w:tc>
          <w:tcPr>
            <w:tcW w:w="2583" w:type="dxa"/>
          </w:tcPr>
          <w:p w:rsidR="00AF6BE3" w:rsidRPr="00A06B61" w:rsidRDefault="00212230" w:rsidP="008A2A7C">
            <w:pPr>
              <w:rPr>
                <w:rFonts w:cs="Calibri"/>
                <w:color w:val="002060"/>
              </w:rPr>
            </w:pPr>
            <w:r>
              <w:rPr>
                <w:rFonts w:cs="Calibri"/>
                <w:color w:val="002060"/>
              </w:rPr>
              <w:t>Einsatzbereitschaft und Initiative</w:t>
            </w:r>
          </w:p>
        </w:tc>
        <w:tc>
          <w:tcPr>
            <w:tcW w:w="2125" w:type="dxa"/>
          </w:tcPr>
          <w:p w:rsidR="00AF6BE3" w:rsidRDefault="00AF6BE3">
            <w:pPr>
              <w:rPr>
                <w:rFonts w:cs="Calibri"/>
                <w:color w:val="002060"/>
              </w:rPr>
            </w:pPr>
            <w:r>
              <w:rPr>
                <w:rFonts w:cs="Calibri"/>
                <w:color w:val="002060"/>
              </w:rPr>
              <w:t>L-Beobachtung</w:t>
            </w:r>
          </w:p>
          <w:p w:rsidR="00AF6BE3" w:rsidRPr="00A06B61" w:rsidRDefault="00AF6BE3">
            <w:pPr>
              <w:rPr>
                <w:rFonts w:cs="Calibri"/>
                <w:color w:val="002060"/>
              </w:rPr>
            </w:pPr>
          </w:p>
        </w:tc>
        <w:tc>
          <w:tcPr>
            <w:tcW w:w="1517" w:type="dxa"/>
          </w:tcPr>
          <w:p w:rsidR="00AF6BE3" w:rsidRPr="008A2A7C" w:rsidRDefault="00AF6BE3">
            <w:pPr>
              <w:rPr>
                <w:rFonts w:cs="Calibri"/>
                <w:i/>
                <w:color w:val="002060"/>
              </w:rPr>
            </w:pPr>
            <w:r w:rsidRPr="008A2A7C">
              <w:rPr>
                <w:rFonts w:cs="Calibri"/>
                <w:i/>
                <w:color w:val="002060"/>
              </w:rPr>
              <w:t xml:space="preserve">Sach- und Sozialnorm </w:t>
            </w:r>
          </w:p>
          <w:p w:rsidR="00AF6BE3" w:rsidRPr="008A2A7C" w:rsidRDefault="00AF6BE3">
            <w:pPr>
              <w:rPr>
                <w:rFonts w:cs="Calibri"/>
                <w:i/>
                <w:color w:val="002060"/>
              </w:rPr>
            </w:pPr>
          </w:p>
        </w:tc>
      </w:tr>
    </w:tbl>
    <w:p w:rsidR="00B61D44" w:rsidRPr="002C2F20" w:rsidRDefault="00B61D44">
      <w:pPr>
        <w:rPr>
          <w:rFonts w:ascii="Engravers MT" w:hAnsi="Engravers MT"/>
          <w:b/>
          <w:sz w:val="40"/>
          <w:szCs w:val="32"/>
          <w:u w:val="single"/>
        </w:rPr>
      </w:pPr>
    </w:p>
    <w:sectPr w:rsidR="00B61D44" w:rsidRPr="002C2F20" w:rsidSect="003850E1">
      <w:pgSz w:w="11904" w:h="16829"/>
      <w:pgMar w:top="1134" w:right="851" w:bottom="1134"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AF19D" w16cex:dateUtc="2020-12-21T09:04:00Z"/>
  <w16cex:commentExtensible w16cex:durableId="238AF0B0" w16cex:dateUtc="2020-12-21T09:00:00Z"/>
  <w16cex:commentExtensible w16cex:durableId="238AF26C" w16cex:dateUtc="2020-12-21T09:07:00Z"/>
  <w16cex:commentExtensible w16cex:durableId="238AF235" w16cex:dateUtc="2020-12-21T09:06:00Z"/>
  <w16cex:commentExtensible w16cex:durableId="238AF96B" w16cex:dateUtc="2020-12-21T09:37:00Z"/>
  <w16cex:commentExtensible w16cex:durableId="238AF29E" w16cex:dateUtc="2020-12-21T09:08:00Z"/>
  <w16cex:commentExtensible w16cex:durableId="238AF215" w16cex:dateUtc="2020-12-21T09:06:00Z"/>
  <w16cex:commentExtensible w16cex:durableId="238AF341" w16cex:dateUtc="2020-12-21T09:11:00Z"/>
  <w16cex:commentExtensible w16cex:durableId="238AF2DF" w16cex:dateUtc="2020-12-21T09:09:00Z"/>
  <w16cex:commentExtensible w16cex:durableId="238AF3FE" w16cex:dateUtc="2020-12-21T09:14:00Z"/>
  <w16cex:commentExtensible w16cex:durableId="238AF4BB" w16cex:dateUtc="2020-12-21T09:17:00Z"/>
  <w16cex:commentExtensible w16cex:durableId="238AF54F" w16cex:dateUtc="2020-12-21T09:19:00Z"/>
  <w16cex:commentExtensible w16cex:durableId="238AF59C" w16cex:dateUtc="2020-12-21T09:21:00Z"/>
  <w16cex:commentExtensible w16cex:durableId="238AF618" w16cex:dateUtc="2020-12-21T09:23:00Z"/>
  <w16cex:commentExtensible w16cex:durableId="238AF790" w16cex:dateUtc="2020-12-21T09:29:00Z"/>
  <w16cex:commentExtensible w16cex:durableId="238AF7DF" w16cex:dateUtc="2020-12-21T09:30:00Z"/>
  <w16cex:commentExtensible w16cex:durableId="238AF88D" w16cex:dateUtc="2020-12-21T09:33:00Z"/>
  <w16cex:commentExtensible w16cex:durableId="238AF6FF" w16cex:dateUtc="2020-12-21T09:27:00Z"/>
  <w16cex:commentExtensible w16cex:durableId="238AF6B8" w16cex:dateUtc="2020-12-21T09:26:00Z"/>
  <w16cex:commentExtensible w16cex:durableId="238AF735" w16cex:dateUtc="2020-12-21T09:28:00Z"/>
  <w16cex:commentExtensible w16cex:durableId="238AF76B" w16cex:dateUtc="2020-12-21T09:28:00Z"/>
  <w16cex:commentExtensible w16cex:durableId="238AF808" w16cex:dateUtc="2020-12-21T09:31:00Z"/>
  <w16cex:commentExtensible w16cex:durableId="238AF8CC" w16cex:dateUtc="2020-12-21T09:34:00Z"/>
  <w16cex:commentExtensible w16cex:durableId="238AFC50" w16cex:dateUtc="2020-12-21T09:49:00Z"/>
  <w16cex:commentExtensible w16cex:durableId="238AFC8F" w16cex:dateUtc="2020-12-21T09:50:00Z"/>
  <w16cex:commentExtensible w16cex:durableId="238AFC79" w16cex:dateUtc="2020-12-21T09:50:00Z"/>
  <w16cex:commentExtensible w16cex:durableId="238AF919" w16cex:dateUtc="2020-12-21T09:36:00Z"/>
  <w16cex:commentExtensible w16cex:durableId="238AFD6F" w16cex:dateUtc="2020-12-21T09:54:00Z"/>
  <w16cex:commentExtensible w16cex:durableId="238AF8F5" w16cex:dateUtc="2020-12-21T09:35:00Z"/>
  <w16cex:commentExtensible w16cex:durableId="238AF9E6" w16cex:dateUtc="2020-12-21T09:39:00Z"/>
  <w16cex:commentExtensible w16cex:durableId="238AFA34" w16cex:dateUtc="2020-12-21T09:40:00Z"/>
  <w16cex:commentExtensible w16cex:durableId="238AFADA" w16cex:dateUtc="2020-12-21T09:43:00Z"/>
  <w16cex:commentExtensible w16cex:durableId="238AFBAE" w16cex:dateUtc="2020-12-21T09:47:00Z"/>
  <w16cex:commentExtensible w16cex:durableId="238AFB6B" w16cex:dateUtc="2020-12-21T09:46:00Z"/>
  <w16cex:commentExtensible w16cex:durableId="238AFCBF" w16cex:dateUtc="2020-12-21T09:51:00Z"/>
  <w16cex:commentExtensible w16cex:durableId="238AFB41" w16cex:dateUtc="2020-12-21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B73FC02" w16cid:durableId="238AF19D"/>
  <w16cid:commentId w16cid:paraId="4B97A561" w16cid:durableId="238AF0B0"/>
  <w16cid:commentId w16cid:paraId="13B04D1D" w16cid:durableId="238AF26C"/>
  <w16cid:commentId w16cid:paraId="6D8B00F6" w16cid:durableId="238AF235"/>
  <w16cid:commentId w16cid:paraId="08B0DCC0" w16cid:durableId="238AF96B"/>
  <w16cid:commentId w16cid:paraId="04115D23" w16cid:durableId="238AF29E"/>
  <w16cid:commentId w16cid:paraId="292EC1B6" w16cid:durableId="238AF215"/>
  <w16cid:commentId w16cid:paraId="01CA2D3A" w16cid:durableId="238AF341"/>
  <w16cid:commentId w16cid:paraId="4435AFD6" w16cid:durableId="238AF2DF"/>
  <w16cid:commentId w16cid:paraId="5AA76D33" w16cid:durableId="238AF3FE"/>
  <w16cid:commentId w16cid:paraId="641520CE" w16cid:durableId="238AF4BB"/>
  <w16cid:commentId w16cid:paraId="19987287" w16cid:durableId="238AF54F"/>
  <w16cid:commentId w16cid:paraId="086E69E8" w16cid:durableId="238AF59C"/>
  <w16cid:commentId w16cid:paraId="0EE199FD" w16cid:durableId="238AF618"/>
  <w16cid:commentId w16cid:paraId="7FDD34EE" w16cid:durableId="238AF790"/>
  <w16cid:commentId w16cid:paraId="64448D3D" w16cid:durableId="238AF7DF"/>
  <w16cid:commentId w16cid:paraId="34EB43E3" w16cid:durableId="238AF88D"/>
  <w16cid:commentId w16cid:paraId="4098366E" w16cid:durableId="238AF6FF"/>
  <w16cid:commentId w16cid:paraId="2A6CE112" w16cid:durableId="238AF6B8"/>
  <w16cid:commentId w16cid:paraId="2E03317A" w16cid:durableId="238AF735"/>
  <w16cid:commentId w16cid:paraId="4B8DE92A" w16cid:durableId="238AF76B"/>
  <w16cid:commentId w16cid:paraId="1E36D3EA" w16cid:durableId="238AF808"/>
  <w16cid:commentId w16cid:paraId="386C81D0" w16cid:durableId="238AF8CC"/>
  <w16cid:commentId w16cid:paraId="35BCDF2E" w16cid:durableId="238AFC50"/>
  <w16cid:commentId w16cid:paraId="29CAC0A7" w16cid:durableId="238AFC8F"/>
  <w16cid:commentId w16cid:paraId="624D9172" w16cid:durableId="238AFC79"/>
  <w16cid:commentId w16cid:paraId="54D1A6E4" w16cid:durableId="238AF919"/>
  <w16cid:commentId w16cid:paraId="09FC68ED" w16cid:durableId="238AFD6F"/>
  <w16cid:commentId w16cid:paraId="3351F562" w16cid:durableId="238AF8F5"/>
  <w16cid:commentId w16cid:paraId="6A3F8DA9" w16cid:durableId="238AF9E6"/>
  <w16cid:commentId w16cid:paraId="232A7D2A" w16cid:durableId="238AFA34"/>
  <w16cid:commentId w16cid:paraId="301075E5" w16cid:durableId="238AFADA"/>
  <w16cid:commentId w16cid:paraId="0287B088" w16cid:durableId="238AFBAE"/>
  <w16cid:commentId w16cid:paraId="2A8BF8D2" w16cid:durableId="238AFB6B"/>
  <w16cid:commentId w16cid:paraId="56D55899" w16cid:durableId="238AFCBF"/>
  <w16cid:commentId w16cid:paraId="51B4BAED" w16cid:durableId="238AFB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B92" w:rsidRDefault="00851B92" w:rsidP="000D2669">
      <w:r>
        <w:separator/>
      </w:r>
    </w:p>
  </w:endnote>
  <w:endnote w:type="continuationSeparator" w:id="0">
    <w:p w:rsidR="00851B92" w:rsidRDefault="00851B92" w:rsidP="000D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Engravers MT">
    <w:panose1 w:val="020907070805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B92" w:rsidRDefault="00851B92" w:rsidP="000D2669">
      <w:r>
        <w:separator/>
      </w:r>
    </w:p>
  </w:footnote>
  <w:footnote w:type="continuationSeparator" w:id="0">
    <w:p w:rsidR="00851B92" w:rsidRDefault="00851B92" w:rsidP="000D2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F743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B8E13C3"/>
    <w:multiLevelType w:val="hybridMultilevel"/>
    <w:tmpl w:val="420AFF60"/>
    <w:lvl w:ilvl="0" w:tplc="DE1A4F9A">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0F97A41"/>
    <w:multiLevelType w:val="hybridMultilevel"/>
    <w:tmpl w:val="7AAE0552"/>
    <w:lvl w:ilvl="0" w:tplc="231E8F2E">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E832B3"/>
    <w:multiLevelType w:val="hybridMultilevel"/>
    <w:tmpl w:val="EBD4A8BA"/>
    <w:lvl w:ilvl="0" w:tplc="313413D4">
      <w:numFmt w:val="bullet"/>
      <w:lvlText w:val="-"/>
      <w:lvlJc w:val="left"/>
      <w:pPr>
        <w:ind w:left="720" w:hanging="360"/>
      </w:pPr>
      <w:rPr>
        <w:rFonts w:ascii="Arial" w:eastAsia="Times New Roman" w:hAnsi="Arial"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6FE3E4A"/>
    <w:multiLevelType w:val="hybridMultilevel"/>
    <w:tmpl w:val="F86AAFC0"/>
    <w:lvl w:ilvl="0" w:tplc="5A78337E">
      <w:start w:val="19"/>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F6B5BB6"/>
    <w:multiLevelType w:val="hybridMultilevel"/>
    <w:tmpl w:val="39EC9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726E6D"/>
    <w:multiLevelType w:val="hybridMultilevel"/>
    <w:tmpl w:val="2514C544"/>
    <w:lvl w:ilvl="0" w:tplc="E9A62B2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7D23E6F"/>
    <w:multiLevelType w:val="hybridMultilevel"/>
    <w:tmpl w:val="F8AA5802"/>
    <w:lvl w:ilvl="0" w:tplc="D2989282">
      <w:start w:val="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DF1016D"/>
    <w:multiLevelType w:val="hybridMultilevel"/>
    <w:tmpl w:val="EE025890"/>
    <w:lvl w:ilvl="0" w:tplc="ECB6B046">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298" w:hanging="360"/>
      </w:pPr>
      <w:rPr>
        <w:rFonts w:ascii="Courier New" w:hAnsi="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9" w15:restartNumberingAfterBreak="0">
    <w:nsid w:val="70762DC3"/>
    <w:multiLevelType w:val="hybridMultilevel"/>
    <w:tmpl w:val="7E1C55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1756B8A"/>
    <w:multiLevelType w:val="singleLevel"/>
    <w:tmpl w:val="04070007"/>
    <w:lvl w:ilvl="0">
      <w:start w:val="1"/>
      <w:numFmt w:val="bullet"/>
      <w:lvlText w:val="-"/>
      <w:lvlJc w:val="left"/>
      <w:pPr>
        <w:tabs>
          <w:tab w:val="num" w:pos="360"/>
        </w:tabs>
        <w:ind w:left="360" w:hanging="360"/>
      </w:pPr>
      <w:rPr>
        <w:sz w:val="16"/>
      </w:rPr>
    </w:lvl>
  </w:abstractNum>
  <w:num w:numId="1">
    <w:abstractNumId w:val="8"/>
  </w:num>
  <w:num w:numId="2">
    <w:abstractNumId w:val="5"/>
  </w:num>
  <w:num w:numId="3">
    <w:abstractNumId w:val="0"/>
  </w:num>
  <w:num w:numId="4">
    <w:abstractNumId w:val="10"/>
  </w:num>
  <w:num w:numId="5">
    <w:abstractNumId w:val="3"/>
  </w:num>
  <w:num w:numId="6">
    <w:abstractNumId w:val="7"/>
  </w:num>
  <w:num w:numId="7">
    <w:abstractNumId w:val="9"/>
  </w:num>
  <w:num w:numId="8">
    <w:abstractNumId w:val="1"/>
  </w:num>
  <w:num w:numId="9">
    <w:abstractNumId w:val="6"/>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drawingGridHorizontalSpacing w:val="10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E01"/>
    <w:rsid w:val="000033D2"/>
    <w:rsid w:val="00005EE4"/>
    <w:rsid w:val="00013723"/>
    <w:rsid w:val="00020B5C"/>
    <w:rsid w:val="0004028E"/>
    <w:rsid w:val="0004306F"/>
    <w:rsid w:val="00043302"/>
    <w:rsid w:val="000502DC"/>
    <w:rsid w:val="00055066"/>
    <w:rsid w:val="00063A91"/>
    <w:rsid w:val="000644D8"/>
    <w:rsid w:val="000652B0"/>
    <w:rsid w:val="00081353"/>
    <w:rsid w:val="000835FE"/>
    <w:rsid w:val="00086B05"/>
    <w:rsid w:val="00090C43"/>
    <w:rsid w:val="00095375"/>
    <w:rsid w:val="000972BF"/>
    <w:rsid w:val="000A040C"/>
    <w:rsid w:val="000A23AD"/>
    <w:rsid w:val="000B3539"/>
    <w:rsid w:val="000B4778"/>
    <w:rsid w:val="000B7111"/>
    <w:rsid w:val="000C28E5"/>
    <w:rsid w:val="000D2669"/>
    <w:rsid w:val="000E0C29"/>
    <w:rsid w:val="000E3C10"/>
    <w:rsid w:val="00101B2E"/>
    <w:rsid w:val="00104458"/>
    <w:rsid w:val="00104E0D"/>
    <w:rsid w:val="0010767C"/>
    <w:rsid w:val="00111CEA"/>
    <w:rsid w:val="00135D71"/>
    <w:rsid w:val="001409D1"/>
    <w:rsid w:val="00141F49"/>
    <w:rsid w:val="0014231D"/>
    <w:rsid w:val="0014625F"/>
    <w:rsid w:val="00147D2C"/>
    <w:rsid w:val="0016078A"/>
    <w:rsid w:val="0017218E"/>
    <w:rsid w:val="0017509F"/>
    <w:rsid w:val="001B5CD0"/>
    <w:rsid w:val="001E5AED"/>
    <w:rsid w:val="00203E24"/>
    <w:rsid w:val="0020583B"/>
    <w:rsid w:val="00212230"/>
    <w:rsid w:val="0021261A"/>
    <w:rsid w:val="00215F68"/>
    <w:rsid w:val="00223BAE"/>
    <w:rsid w:val="00237DFB"/>
    <w:rsid w:val="00240178"/>
    <w:rsid w:val="00244897"/>
    <w:rsid w:val="00254863"/>
    <w:rsid w:val="00290495"/>
    <w:rsid w:val="002C0BD9"/>
    <w:rsid w:val="002C2F20"/>
    <w:rsid w:val="002C44E9"/>
    <w:rsid w:val="002C72EF"/>
    <w:rsid w:val="002D4F0C"/>
    <w:rsid w:val="002E0B68"/>
    <w:rsid w:val="002E5918"/>
    <w:rsid w:val="002F31D5"/>
    <w:rsid w:val="00315177"/>
    <w:rsid w:val="00334B4B"/>
    <w:rsid w:val="00344E4F"/>
    <w:rsid w:val="00363379"/>
    <w:rsid w:val="00372142"/>
    <w:rsid w:val="00384A84"/>
    <w:rsid w:val="003850E1"/>
    <w:rsid w:val="0038577D"/>
    <w:rsid w:val="00387620"/>
    <w:rsid w:val="00390189"/>
    <w:rsid w:val="0039038A"/>
    <w:rsid w:val="00396F49"/>
    <w:rsid w:val="00397047"/>
    <w:rsid w:val="003A3006"/>
    <w:rsid w:val="003A6F97"/>
    <w:rsid w:val="003C6810"/>
    <w:rsid w:val="003D4E45"/>
    <w:rsid w:val="003D5763"/>
    <w:rsid w:val="003F116B"/>
    <w:rsid w:val="003F359A"/>
    <w:rsid w:val="003F6072"/>
    <w:rsid w:val="00407DC2"/>
    <w:rsid w:val="004152B4"/>
    <w:rsid w:val="00426939"/>
    <w:rsid w:val="00427CCC"/>
    <w:rsid w:val="00433C56"/>
    <w:rsid w:val="004458CB"/>
    <w:rsid w:val="00455214"/>
    <w:rsid w:val="00463D57"/>
    <w:rsid w:val="00471A47"/>
    <w:rsid w:val="00472DFF"/>
    <w:rsid w:val="0047607C"/>
    <w:rsid w:val="0047696B"/>
    <w:rsid w:val="00482D0D"/>
    <w:rsid w:val="00483B83"/>
    <w:rsid w:val="00493C7F"/>
    <w:rsid w:val="004968BB"/>
    <w:rsid w:val="004A1A7C"/>
    <w:rsid w:val="004A619E"/>
    <w:rsid w:val="004B4CD4"/>
    <w:rsid w:val="004B75D7"/>
    <w:rsid w:val="004D19E5"/>
    <w:rsid w:val="004D7EB1"/>
    <w:rsid w:val="004E4F7F"/>
    <w:rsid w:val="004F201F"/>
    <w:rsid w:val="004F6E25"/>
    <w:rsid w:val="00502047"/>
    <w:rsid w:val="00512A0A"/>
    <w:rsid w:val="0052171A"/>
    <w:rsid w:val="00553C47"/>
    <w:rsid w:val="00562DB0"/>
    <w:rsid w:val="00575F21"/>
    <w:rsid w:val="00590CDC"/>
    <w:rsid w:val="00591E01"/>
    <w:rsid w:val="005B0E94"/>
    <w:rsid w:val="005D0CAC"/>
    <w:rsid w:val="005D1E07"/>
    <w:rsid w:val="005D2289"/>
    <w:rsid w:val="005E1C9C"/>
    <w:rsid w:val="005E4A43"/>
    <w:rsid w:val="00611169"/>
    <w:rsid w:val="00617F68"/>
    <w:rsid w:val="0063722A"/>
    <w:rsid w:val="00642009"/>
    <w:rsid w:val="00661F1F"/>
    <w:rsid w:val="006632C4"/>
    <w:rsid w:val="006641BD"/>
    <w:rsid w:val="006865E0"/>
    <w:rsid w:val="0068671A"/>
    <w:rsid w:val="0069267F"/>
    <w:rsid w:val="006955FA"/>
    <w:rsid w:val="006A24D2"/>
    <w:rsid w:val="006C0B96"/>
    <w:rsid w:val="006C23C1"/>
    <w:rsid w:val="006C70DF"/>
    <w:rsid w:val="006D4645"/>
    <w:rsid w:val="006D53A6"/>
    <w:rsid w:val="006F19B0"/>
    <w:rsid w:val="006F2AE5"/>
    <w:rsid w:val="00702C47"/>
    <w:rsid w:val="0071702C"/>
    <w:rsid w:val="007173BF"/>
    <w:rsid w:val="00724612"/>
    <w:rsid w:val="0073206E"/>
    <w:rsid w:val="007348ED"/>
    <w:rsid w:val="00735868"/>
    <w:rsid w:val="00745611"/>
    <w:rsid w:val="00761B16"/>
    <w:rsid w:val="00765664"/>
    <w:rsid w:val="00786ABF"/>
    <w:rsid w:val="007909A9"/>
    <w:rsid w:val="007933B8"/>
    <w:rsid w:val="007947B2"/>
    <w:rsid w:val="007C1A0F"/>
    <w:rsid w:val="007C37B1"/>
    <w:rsid w:val="007E447F"/>
    <w:rsid w:val="007F0787"/>
    <w:rsid w:val="007F5332"/>
    <w:rsid w:val="008032BC"/>
    <w:rsid w:val="00811FFE"/>
    <w:rsid w:val="00812133"/>
    <w:rsid w:val="00817850"/>
    <w:rsid w:val="00820CB6"/>
    <w:rsid w:val="00820CD1"/>
    <w:rsid w:val="00821350"/>
    <w:rsid w:val="008279EF"/>
    <w:rsid w:val="00830525"/>
    <w:rsid w:val="00832B80"/>
    <w:rsid w:val="00833F2F"/>
    <w:rsid w:val="00835A42"/>
    <w:rsid w:val="008372DF"/>
    <w:rsid w:val="00844715"/>
    <w:rsid w:val="00851B92"/>
    <w:rsid w:val="00853B9B"/>
    <w:rsid w:val="00855F68"/>
    <w:rsid w:val="0086306E"/>
    <w:rsid w:val="00863DFF"/>
    <w:rsid w:val="00872D2B"/>
    <w:rsid w:val="00882161"/>
    <w:rsid w:val="00894E57"/>
    <w:rsid w:val="008A2A7C"/>
    <w:rsid w:val="008A6816"/>
    <w:rsid w:val="008B3608"/>
    <w:rsid w:val="008D4248"/>
    <w:rsid w:val="008D468A"/>
    <w:rsid w:val="008E5B3B"/>
    <w:rsid w:val="008E7EAB"/>
    <w:rsid w:val="008F077D"/>
    <w:rsid w:val="008F406A"/>
    <w:rsid w:val="008F6545"/>
    <w:rsid w:val="0091542E"/>
    <w:rsid w:val="009357EF"/>
    <w:rsid w:val="009471EB"/>
    <w:rsid w:val="009502F3"/>
    <w:rsid w:val="00971D81"/>
    <w:rsid w:val="009757FD"/>
    <w:rsid w:val="0098009B"/>
    <w:rsid w:val="009829E9"/>
    <w:rsid w:val="009872BB"/>
    <w:rsid w:val="009D645C"/>
    <w:rsid w:val="00A00A47"/>
    <w:rsid w:val="00A1062F"/>
    <w:rsid w:val="00A31835"/>
    <w:rsid w:val="00A40F5F"/>
    <w:rsid w:val="00A4150A"/>
    <w:rsid w:val="00A75FBA"/>
    <w:rsid w:val="00A75FF7"/>
    <w:rsid w:val="00AA5A44"/>
    <w:rsid w:val="00AB4B52"/>
    <w:rsid w:val="00AB5E8F"/>
    <w:rsid w:val="00AB6CDE"/>
    <w:rsid w:val="00AC4290"/>
    <w:rsid w:val="00AC6C44"/>
    <w:rsid w:val="00AC6D99"/>
    <w:rsid w:val="00AC7175"/>
    <w:rsid w:val="00AC7418"/>
    <w:rsid w:val="00AE1CAA"/>
    <w:rsid w:val="00AE4A15"/>
    <w:rsid w:val="00AF1146"/>
    <w:rsid w:val="00AF6462"/>
    <w:rsid w:val="00AF6BE3"/>
    <w:rsid w:val="00B45251"/>
    <w:rsid w:val="00B61000"/>
    <w:rsid w:val="00B61D44"/>
    <w:rsid w:val="00B70B74"/>
    <w:rsid w:val="00B71C62"/>
    <w:rsid w:val="00B74DA6"/>
    <w:rsid w:val="00B958FA"/>
    <w:rsid w:val="00BA105B"/>
    <w:rsid w:val="00BA4959"/>
    <w:rsid w:val="00BC00AF"/>
    <w:rsid w:val="00BD38E1"/>
    <w:rsid w:val="00BE10EF"/>
    <w:rsid w:val="00BE1FDA"/>
    <w:rsid w:val="00BE3AAE"/>
    <w:rsid w:val="00BE6A9A"/>
    <w:rsid w:val="00C035FC"/>
    <w:rsid w:val="00C03B24"/>
    <w:rsid w:val="00C12A4B"/>
    <w:rsid w:val="00C175F1"/>
    <w:rsid w:val="00C25622"/>
    <w:rsid w:val="00C32610"/>
    <w:rsid w:val="00C37E92"/>
    <w:rsid w:val="00C50207"/>
    <w:rsid w:val="00C50CBB"/>
    <w:rsid w:val="00C53C33"/>
    <w:rsid w:val="00C63C99"/>
    <w:rsid w:val="00C66196"/>
    <w:rsid w:val="00CA671F"/>
    <w:rsid w:val="00CB7912"/>
    <w:rsid w:val="00CC6D90"/>
    <w:rsid w:val="00D052D6"/>
    <w:rsid w:val="00D12982"/>
    <w:rsid w:val="00D1458D"/>
    <w:rsid w:val="00D15472"/>
    <w:rsid w:val="00D21143"/>
    <w:rsid w:val="00D220DB"/>
    <w:rsid w:val="00D40294"/>
    <w:rsid w:val="00D54E73"/>
    <w:rsid w:val="00D62C1A"/>
    <w:rsid w:val="00D62C58"/>
    <w:rsid w:val="00D63B35"/>
    <w:rsid w:val="00D66260"/>
    <w:rsid w:val="00D77EBF"/>
    <w:rsid w:val="00D879E9"/>
    <w:rsid w:val="00DA3C9F"/>
    <w:rsid w:val="00DA55FF"/>
    <w:rsid w:val="00DB2DB9"/>
    <w:rsid w:val="00DB5F34"/>
    <w:rsid w:val="00DD0457"/>
    <w:rsid w:val="00DD3810"/>
    <w:rsid w:val="00DD3C40"/>
    <w:rsid w:val="00DF7BC9"/>
    <w:rsid w:val="00E064BF"/>
    <w:rsid w:val="00E2118F"/>
    <w:rsid w:val="00E324FC"/>
    <w:rsid w:val="00E4757B"/>
    <w:rsid w:val="00E55645"/>
    <w:rsid w:val="00E55D94"/>
    <w:rsid w:val="00E6280B"/>
    <w:rsid w:val="00E6502E"/>
    <w:rsid w:val="00E8360D"/>
    <w:rsid w:val="00E866F0"/>
    <w:rsid w:val="00E90790"/>
    <w:rsid w:val="00E91E10"/>
    <w:rsid w:val="00EA58B6"/>
    <w:rsid w:val="00EF1590"/>
    <w:rsid w:val="00EF2931"/>
    <w:rsid w:val="00F02ADA"/>
    <w:rsid w:val="00F0496B"/>
    <w:rsid w:val="00F10332"/>
    <w:rsid w:val="00F17DDF"/>
    <w:rsid w:val="00F273D0"/>
    <w:rsid w:val="00F30801"/>
    <w:rsid w:val="00F350D8"/>
    <w:rsid w:val="00F400EC"/>
    <w:rsid w:val="00F45966"/>
    <w:rsid w:val="00F5627B"/>
    <w:rsid w:val="00F62EBB"/>
    <w:rsid w:val="00F76507"/>
    <w:rsid w:val="00F81E80"/>
    <w:rsid w:val="00F841DC"/>
    <w:rsid w:val="00F955A0"/>
    <w:rsid w:val="00F97F7A"/>
    <w:rsid w:val="00FA31C2"/>
    <w:rsid w:val="00FB3ADB"/>
    <w:rsid w:val="00FB56F2"/>
    <w:rsid w:val="00FC0C04"/>
    <w:rsid w:val="00FC1789"/>
    <w:rsid w:val="00FE687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4C4B869-BE84-400D-A03E-89FA85C2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1E01"/>
    <w:rPr>
      <w:rFonts w:ascii="Arial" w:eastAsia="Times New Roman" w:hAnsi="Arial"/>
      <w:sz w:val="20"/>
      <w:szCs w:val="20"/>
    </w:rPr>
  </w:style>
  <w:style w:type="paragraph" w:styleId="berschrift1">
    <w:name w:val="heading 1"/>
    <w:basedOn w:val="Standard"/>
    <w:next w:val="Standard"/>
    <w:link w:val="berschrift1Zchn"/>
    <w:uiPriority w:val="99"/>
    <w:qFormat/>
    <w:rsid w:val="00591E01"/>
    <w:pPr>
      <w:keepNext/>
      <w:spacing w:before="120" w:after="120"/>
      <w:outlineLvl w:val="0"/>
    </w:pPr>
    <w:rPr>
      <w:rFonts w:ascii="Comic Sans MS" w:hAnsi="Comic Sans MS"/>
      <w:b/>
      <w:bCs/>
      <w:sz w:val="24"/>
      <w:vertAlign w:val="subscript"/>
    </w:rPr>
  </w:style>
  <w:style w:type="paragraph" w:styleId="berschrift2">
    <w:name w:val="heading 2"/>
    <w:basedOn w:val="Standard"/>
    <w:next w:val="Standard"/>
    <w:link w:val="berschrift2Zchn"/>
    <w:rsid w:val="00C53C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591E01"/>
    <w:rPr>
      <w:rFonts w:ascii="Comic Sans MS" w:hAnsi="Comic Sans MS" w:cs="Times New Roman"/>
      <w:b/>
      <w:bCs/>
      <w:sz w:val="20"/>
      <w:szCs w:val="20"/>
      <w:vertAlign w:val="subscript"/>
      <w:lang w:eastAsia="de-DE"/>
    </w:rPr>
  </w:style>
  <w:style w:type="paragraph" w:styleId="StandardWeb">
    <w:name w:val="Normal (Web)"/>
    <w:basedOn w:val="Standard"/>
    <w:uiPriority w:val="99"/>
    <w:semiHidden/>
    <w:rsid w:val="00AA5A44"/>
    <w:pPr>
      <w:spacing w:before="100" w:beforeAutospacing="1" w:after="100" w:afterAutospacing="1"/>
    </w:pPr>
    <w:rPr>
      <w:rFonts w:ascii="Times New Roman" w:hAnsi="Times New Roman"/>
      <w:sz w:val="24"/>
      <w:szCs w:val="24"/>
    </w:rPr>
  </w:style>
  <w:style w:type="paragraph" w:styleId="Kopfzeile">
    <w:name w:val="header"/>
    <w:basedOn w:val="Standard"/>
    <w:link w:val="KopfzeileZchn"/>
    <w:rsid w:val="000D2669"/>
    <w:pPr>
      <w:tabs>
        <w:tab w:val="center" w:pos="4536"/>
        <w:tab w:val="right" w:pos="9072"/>
      </w:tabs>
    </w:pPr>
  </w:style>
  <w:style w:type="character" w:customStyle="1" w:styleId="KopfzeileZchn">
    <w:name w:val="Kopfzeile Zchn"/>
    <w:basedOn w:val="Absatz-Standardschriftart"/>
    <w:link w:val="Kopfzeile"/>
    <w:locked/>
    <w:rsid w:val="000D2669"/>
    <w:rPr>
      <w:rFonts w:ascii="Arial" w:hAnsi="Arial" w:cs="Times New Roman"/>
      <w:sz w:val="20"/>
      <w:szCs w:val="20"/>
      <w:lang w:eastAsia="de-DE"/>
    </w:rPr>
  </w:style>
  <w:style w:type="paragraph" w:styleId="Fuzeile">
    <w:name w:val="footer"/>
    <w:basedOn w:val="Standard"/>
    <w:link w:val="FuzeileZchn"/>
    <w:rsid w:val="000D2669"/>
    <w:pPr>
      <w:tabs>
        <w:tab w:val="center" w:pos="4536"/>
        <w:tab w:val="right" w:pos="9072"/>
      </w:tabs>
    </w:pPr>
  </w:style>
  <w:style w:type="character" w:customStyle="1" w:styleId="FuzeileZchn">
    <w:name w:val="Fußzeile Zchn"/>
    <w:basedOn w:val="Absatz-Standardschriftart"/>
    <w:link w:val="Fuzeile"/>
    <w:uiPriority w:val="99"/>
    <w:locked/>
    <w:rsid w:val="000D2669"/>
    <w:rPr>
      <w:rFonts w:ascii="Arial" w:hAnsi="Arial" w:cs="Times New Roman"/>
      <w:sz w:val="20"/>
      <w:szCs w:val="20"/>
      <w:lang w:eastAsia="de-DE"/>
    </w:rPr>
  </w:style>
  <w:style w:type="paragraph" w:styleId="Listenabsatz">
    <w:name w:val="List Paragraph"/>
    <w:basedOn w:val="Standard"/>
    <w:uiPriority w:val="99"/>
    <w:qFormat/>
    <w:rsid w:val="00F400EC"/>
    <w:pPr>
      <w:ind w:left="720"/>
      <w:contextualSpacing/>
    </w:pPr>
    <w:rPr>
      <w:rFonts w:ascii="Calibri" w:eastAsia="Calibri" w:hAnsi="Calibri"/>
      <w:sz w:val="24"/>
      <w:szCs w:val="24"/>
      <w:lang w:eastAsia="en-US"/>
    </w:rPr>
  </w:style>
  <w:style w:type="character" w:styleId="Hyperlink">
    <w:name w:val="Hyperlink"/>
    <w:basedOn w:val="Absatz-Standardschriftart"/>
    <w:uiPriority w:val="99"/>
    <w:rsid w:val="00104E0D"/>
    <w:rPr>
      <w:rFonts w:cs="Times New Roman"/>
      <w:color w:val="0000FF"/>
      <w:u w:val="single"/>
    </w:rPr>
  </w:style>
  <w:style w:type="table" w:styleId="Tabellenraster">
    <w:name w:val="Table Grid"/>
    <w:basedOn w:val="NormaleTabelle"/>
    <w:locked/>
    <w:rsid w:val="00AF6BE3"/>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53C47"/>
    <w:rPr>
      <w:color w:val="800080" w:themeColor="followedHyperlink"/>
      <w:u w:val="single"/>
    </w:rPr>
  </w:style>
  <w:style w:type="paragraph" w:styleId="Sprechblasentext">
    <w:name w:val="Balloon Text"/>
    <w:basedOn w:val="Standard"/>
    <w:link w:val="SprechblasentextZchn"/>
    <w:rsid w:val="003850E1"/>
    <w:rPr>
      <w:rFonts w:ascii="Tahoma" w:hAnsi="Tahoma" w:cs="Tahoma"/>
      <w:sz w:val="16"/>
      <w:szCs w:val="16"/>
    </w:rPr>
  </w:style>
  <w:style w:type="character" w:customStyle="1" w:styleId="SprechblasentextZchn">
    <w:name w:val="Sprechblasentext Zchn"/>
    <w:basedOn w:val="Absatz-Standardschriftart"/>
    <w:link w:val="Sprechblasentext"/>
    <w:rsid w:val="003850E1"/>
    <w:rPr>
      <w:rFonts w:ascii="Tahoma" w:eastAsia="Times New Roman" w:hAnsi="Tahoma" w:cs="Tahoma"/>
      <w:sz w:val="16"/>
      <w:szCs w:val="16"/>
    </w:rPr>
  </w:style>
  <w:style w:type="character" w:customStyle="1" w:styleId="berschrift2Zchn">
    <w:name w:val="Überschrift 2 Zchn"/>
    <w:basedOn w:val="Absatz-Standardschriftart"/>
    <w:link w:val="berschrift2"/>
    <w:rsid w:val="00C53C33"/>
    <w:rPr>
      <w:rFonts w:asciiTheme="majorHAnsi" w:eastAsiaTheme="majorEastAsia" w:hAnsiTheme="majorHAnsi" w:cstheme="majorBidi"/>
      <w:b/>
      <w:bCs/>
      <w:color w:val="4F81BD" w:themeColor="accent1"/>
      <w:sz w:val="26"/>
      <w:szCs w:val="26"/>
    </w:rPr>
  </w:style>
  <w:style w:type="character" w:styleId="Kommentarzeichen">
    <w:name w:val="annotation reference"/>
    <w:basedOn w:val="Absatz-Standardschriftart"/>
    <w:semiHidden/>
    <w:unhideWhenUsed/>
    <w:rsid w:val="001409D1"/>
    <w:rPr>
      <w:sz w:val="16"/>
      <w:szCs w:val="16"/>
    </w:rPr>
  </w:style>
  <w:style w:type="paragraph" w:styleId="Kommentartext">
    <w:name w:val="annotation text"/>
    <w:basedOn w:val="Standard"/>
    <w:link w:val="KommentartextZchn"/>
    <w:semiHidden/>
    <w:unhideWhenUsed/>
    <w:rsid w:val="001409D1"/>
  </w:style>
  <w:style w:type="character" w:customStyle="1" w:styleId="KommentartextZchn">
    <w:name w:val="Kommentartext Zchn"/>
    <w:basedOn w:val="Absatz-Standardschriftart"/>
    <w:link w:val="Kommentartext"/>
    <w:semiHidden/>
    <w:rsid w:val="001409D1"/>
    <w:rPr>
      <w:rFonts w:ascii="Arial" w:eastAsia="Times New Roman" w:hAnsi="Arial"/>
      <w:sz w:val="20"/>
      <w:szCs w:val="20"/>
    </w:rPr>
  </w:style>
  <w:style w:type="paragraph" w:styleId="Kommentarthema">
    <w:name w:val="annotation subject"/>
    <w:basedOn w:val="Kommentartext"/>
    <w:next w:val="Kommentartext"/>
    <w:link w:val="KommentarthemaZchn"/>
    <w:semiHidden/>
    <w:unhideWhenUsed/>
    <w:rsid w:val="001409D1"/>
    <w:rPr>
      <w:b/>
      <w:bCs/>
    </w:rPr>
  </w:style>
  <w:style w:type="character" w:customStyle="1" w:styleId="KommentarthemaZchn">
    <w:name w:val="Kommentarthema Zchn"/>
    <w:basedOn w:val="KommentartextZchn"/>
    <w:link w:val="Kommentarthema"/>
    <w:semiHidden/>
    <w:rsid w:val="001409D1"/>
    <w:rPr>
      <w:rFonts w:ascii="Arial" w:eastAsia="Times New Roman"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nsu" TargetMode="External"/><Relationship Id="rId3" Type="http://schemas.openxmlformats.org/officeDocument/2006/relationships/settings" Target="settings.xml"/><Relationship Id="rId7" Type="http://schemas.openxmlformats.org/officeDocument/2006/relationships/hyperlink" Target="https://www" TargetMode="External"/><Relationship Id="rId25"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1054</Words>
  <Characters>6646</Characters>
  <Application>Microsoft Office Word</Application>
  <DocSecurity>4</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Bodenstedt, Christian (NLQ)</cp:lastModifiedBy>
  <cp:revision>2</cp:revision>
  <dcterms:created xsi:type="dcterms:W3CDTF">2021-01-19T14:38:00Z</dcterms:created>
  <dcterms:modified xsi:type="dcterms:W3CDTF">2021-01-19T14:38:00Z</dcterms:modified>
</cp:coreProperties>
</file>